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Times New Roman" w:hAnsi="Times New Roman" w:eastAsia="仿宋" w:cs="Times New Roman"/>
          <w:color w:val="auto"/>
          <w:sz w:val="32"/>
          <w:szCs w:val="32"/>
          <w:highlight w:val="none"/>
        </w:rPr>
      </w:pPr>
      <w:r>
        <w:rPr>
          <w:rFonts w:hint="default" w:ascii="Times New Roman" w:hAnsi="Times New Roman" w:eastAsia="黑体" w:cs="Times New Roman"/>
          <w:color w:val="auto"/>
          <w:sz w:val="32"/>
          <w:szCs w:val="32"/>
          <w:highlight w:val="none"/>
        </w:rPr>
        <w:t>附件2</w:t>
      </w:r>
    </w:p>
    <w:p>
      <w:pPr>
        <w:jc w:val="center"/>
        <w:rPr>
          <w:rFonts w:hint="default" w:ascii="Times New Roman" w:hAnsi="Times New Roman" w:eastAsia="黑体" w:cs="Times New Roman"/>
          <w:color w:val="auto"/>
          <w:sz w:val="48"/>
          <w:szCs w:val="48"/>
          <w:highlight w:val="none"/>
        </w:rPr>
      </w:pPr>
    </w:p>
    <w:p>
      <w:pPr>
        <w:jc w:val="center"/>
        <w:rPr>
          <w:rFonts w:hint="default" w:ascii="Times New Roman" w:hAnsi="Times New Roman" w:eastAsia="黑体" w:cs="Times New Roman"/>
          <w:color w:val="auto"/>
          <w:sz w:val="48"/>
          <w:szCs w:val="48"/>
          <w:highlight w:val="none"/>
        </w:rPr>
      </w:pPr>
    </w:p>
    <w:p>
      <w:pPr>
        <w:spacing w:line="720" w:lineRule="auto"/>
        <w:jc w:val="center"/>
        <w:rPr>
          <w:rFonts w:hint="eastAsia" w:ascii="Times New Roman" w:hAnsi="Times New Roman" w:eastAsia="方正小标宋简体" w:cs="Times New Roman"/>
          <w:color w:val="auto"/>
          <w:kern w:val="0"/>
          <w:sz w:val="48"/>
          <w:szCs w:val="48"/>
          <w:highlight w:val="none"/>
          <w:lang w:eastAsia="zh-CN"/>
        </w:rPr>
      </w:pPr>
      <w:r>
        <w:rPr>
          <w:rFonts w:hint="eastAsia" w:ascii="Times New Roman" w:hAnsi="Times New Roman" w:eastAsia="方正小标宋简体" w:cs="Times New Roman"/>
          <w:color w:val="auto"/>
          <w:kern w:val="0"/>
          <w:sz w:val="48"/>
          <w:szCs w:val="48"/>
          <w:highlight w:val="none"/>
          <w:lang w:eastAsia="zh-CN"/>
        </w:rPr>
        <w:t>湖南省产业技术基础公共服务平台</w:t>
      </w:r>
    </w:p>
    <w:p>
      <w:pPr>
        <w:pStyle w:val="2"/>
        <w:rPr>
          <w:rFonts w:hint="default"/>
        </w:rPr>
      </w:pPr>
    </w:p>
    <w:p>
      <w:pPr>
        <w:spacing w:line="720" w:lineRule="auto"/>
        <w:jc w:val="center"/>
        <w:rPr>
          <w:rFonts w:hint="eastAsia" w:ascii="Times New Roman" w:hAnsi="Times New Roman" w:eastAsia="方正小标宋简体" w:cs="Times New Roman"/>
          <w:color w:val="auto"/>
          <w:sz w:val="72"/>
          <w:szCs w:val="72"/>
          <w:highlight w:val="none"/>
          <w:lang w:eastAsia="zh-CN"/>
        </w:rPr>
      </w:pPr>
      <w:r>
        <w:rPr>
          <w:rFonts w:hint="eastAsia" w:ascii="Times New Roman" w:hAnsi="Times New Roman" w:eastAsia="方正小标宋简体" w:cs="Times New Roman"/>
          <w:color w:val="auto"/>
          <w:sz w:val="72"/>
          <w:szCs w:val="72"/>
          <w:highlight w:val="none"/>
          <w:lang w:eastAsia="zh-CN"/>
        </w:rPr>
        <w:t>申</w:t>
      </w:r>
      <w:r>
        <w:rPr>
          <w:rFonts w:hint="eastAsia" w:ascii="Times New Roman" w:hAnsi="Times New Roman" w:eastAsia="方正小标宋简体" w:cs="Times New Roman"/>
          <w:color w:val="auto"/>
          <w:sz w:val="72"/>
          <w:szCs w:val="72"/>
          <w:highlight w:val="none"/>
          <w:lang w:val="en-US" w:eastAsia="zh-CN"/>
        </w:rPr>
        <w:t xml:space="preserve">  </w:t>
      </w:r>
      <w:r>
        <w:rPr>
          <w:rFonts w:hint="eastAsia" w:ascii="Times New Roman" w:hAnsi="Times New Roman" w:eastAsia="方正小标宋简体" w:cs="Times New Roman"/>
          <w:color w:val="auto"/>
          <w:sz w:val="72"/>
          <w:szCs w:val="72"/>
          <w:highlight w:val="none"/>
          <w:lang w:eastAsia="zh-CN"/>
        </w:rPr>
        <w:t>报</w:t>
      </w:r>
      <w:r>
        <w:rPr>
          <w:rFonts w:hint="eastAsia" w:ascii="Times New Roman" w:hAnsi="Times New Roman" w:eastAsia="方正小标宋简体" w:cs="Times New Roman"/>
          <w:color w:val="auto"/>
          <w:sz w:val="72"/>
          <w:szCs w:val="72"/>
          <w:highlight w:val="none"/>
          <w:lang w:val="en-US" w:eastAsia="zh-CN"/>
        </w:rPr>
        <w:t xml:space="preserve">  </w:t>
      </w:r>
      <w:r>
        <w:rPr>
          <w:rFonts w:hint="eastAsia" w:ascii="Times New Roman" w:hAnsi="Times New Roman" w:eastAsia="方正小标宋简体" w:cs="Times New Roman"/>
          <w:color w:val="auto"/>
          <w:sz w:val="72"/>
          <w:szCs w:val="72"/>
          <w:highlight w:val="none"/>
          <w:lang w:eastAsia="zh-CN"/>
        </w:rPr>
        <w:t>书</w:t>
      </w:r>
    </w:p>
    <w:p>
      <w:pPr>
        <w:spacing w:line="720" w:lineRule="auto"/>
        <w:jc w:val="center"/>
        <w:rPr>
          <w:rFonts w:hint="default" w:ascii="Times New Roman" w:hAnsi="Times New Roman" w:eastAsia="方正小标宋简体" w:cs="Times New Roman"/>
          <w:color w:val="auto"/>
          <w:sz w:val="44"/>
          <w:szCs w:val="44"/>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360" w:lineRule="auto"/>
        <w:ind w:firstLine="700" w:firstLineChars="250"/>
        <w:rPr>
          <w:rFonts w:hint="default" w:ascii="Times New Roman" w:hAnsi="Times New Roman" w:eastAsia="宋体" w:cs="Times New Roman"/>
          <w:color w:val="auto"/>
          <w:kern w:val="0"/>
          <w:sz w:val="28"/>
          <w:szCs w:val="28"/>
          <w:highlight w:val="none"/>
          <w:lang w:val="en-US" w:eastAsia="zh-CN"/>
        </w:rPr>
      </w:pPr>
      <w:r>
        <w:rPr>
          <w:rFonts w:hint="default" w:ascii="Times New Roman" w:hAnsi="Times New Roman" w:cs="Times New Roman"/>
          <w:color w:val="auto"/>
          <w:sz w:val="28"/>
          <w:szCs w:val="28"/>
          <w:highlight w:val="none"/>
        </w:rPr>
        <w:t>平台类型：</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sz w:val="28"/>
          <w:szCs w:val="28"/>
          <w:highlight w:val="none"/>
        </w:rPr>
        <w:t>试验检测类</w:t>
      </w:r>
      <w:r>
        <w:rPr>
          <w:rFonts w:hint="default" w:ascii="Times New Roman" w:hAnsi="Times New Roman" w:cs="Times New Roman"/>
          <w:color w:val="auto"/>
          <w:kern w:val="0"/>
          <w:sz w:val="28"/>
          <w:szCs w:val="28"/>
          <w:highlight w:val="none"/>
        </w:rPr>
        <w:t xml:space="preserve"> □信息服务类</w:t>
      </w:r>
      <w:r>
        <w:rPr>
          <w:rFonts w:hint="default" w:ascii="Times New Roman" w:hAnsi="Times New Roman" w:cs="Times New Roman"/>
          <w:color w:val="auto"/>
          <w:kern w:val="0"/>
          <w:sz w:val="28"/>
          <w:szCs w:val="28"/>
          <w:highlight w:val="none"/>
          <w:lang w:val="en-US" w:eastAsia="zh-CN"/>
        </w:rPr>
        <w:t xml:space="preserve"> </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kern w:val="0"/>
          <w:sz w:val="28"/>
          <w:szCs w:val="28"/>
          <w:highlight w:val="none"/>
          <w:lang w:eastAsia="zh-CN"/>
        </w:rPr>
        <w:t>创新成果产业化类</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申 报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推 荐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填 报 日 期 ：______年______月______日</w:t>
      </w:r>
    </w:p>
    <w:p>
      <w:pPr>
        <w:spacing w:line="360" w:lineRule="auto"/>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jc w:val="center"/>
        <w:rPr>
          <w:rFonts w:hint="eastAsia" w:ascii="宋体" w:hAnsi="宋体" w:eastAsia="宋体" w:cs="宋体"/>
          <w:b w:val="0"/>
          <w:bCs w:val="0"/>
          <w:color w:val="auto"/>
          <w:sz w:val="36"/>
          <w:szCs w:val="36"/>
          <w:highlight w:val="none"/>
          <w:lang w:eastAsia="zh-CN"/>
        </w:rPr>
        <w:sectPr>
          <w:pgSz w:w="11906" w:h="16838"/>
          <w:pgMar w:top="1440" w:right="1800" w:bottom="1440" w:left="1800" w:header="851" w:footer="992" w:gutter="0"/>
          <w:pgNumType w:fmt="decimal" w:start="1"/>
          <w:cols w:space="720" w:num="1"/>
          <w:docGrid w:type="lines" w:linePitch="312" w:charSpace="0"/>
        </w:sectPr>
      </w:pPr>
      <w:r>
        <w:rPr>
          <w:rFonts w:hint="eastAsia" w:ascii="宋体" w:hAnsi="宋体" w:cs="宋体"/>
          <w:b w:val="0"/>
          <w:bCs w:val="0"/>
          <w:color w:val="auto"/>
          <w:sz w:val="36"/>
          <w:szCs w:val="36"/>
          <w:highlight w:val="none"/>
          <w:lang w:eastAsia="zh-CN"/>
        </w:rPr>
        <w:t>湖南省工业和信息化厅</w:t>
      </w:r>
      <w:r>
        <w:rPr>
          <w:rFonts w:hint="eastAsia" w:ascii="宋体" w:hAnsi="宋体" w:eastAsia="宋体" w:cs="宋体"/>
          <w:b w:val="0"/>
          <w:bCs w:val="0"/>
          <w:color w:val="auto"/>
          <w:sz w:val="36"/>
          <w:szCs w:val="36"/>
          <w:highlight w:val="none"/>
        </w:rPr>
        <w:t xml:space="preserve"> 制</w:t>
      </w:r>
      <w:r>
        <w:rPr>
          <w:rFonts w:hint="eastAsia" w:ascii="宋体" w:hAnsi="宋体" w:cs="宋体"/>
          <w:b w:val="0"/>
          <w:bCs w:val="0"/>
          <w:color w:val="auto"/>
          <w:sz w:val="36"/>
          <w:szCs w:val="36"/>
          <w:highlight w:val="none"/>
          <w:lang w:eastAsia="zh-CN"/>
        </w:rPr>
        <w:t>表</w:t>
      </w:r>
    </w:p>
    <w:p>
      <w:pPr>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填 写 说 明</w:t>
      </w:r>
    </w:p>
    <w:p>
      <w:pPr>
        <w:pStyle w:val="12"/>
        <w:numPr>
          <w:ilvl w:val="0"/>
          <w:numId w:val="1"/>
          <w:numberingChange w:id="0" w:author="赵海波" w:date="2015-11-17T16:25:00Z" w:original="%1:1: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申报单位按照申报平台</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类型</w:t>
      </w:r>
      <w:r>
        <w:rPr>
          <w:rFonts w:hint="eastAsia" w:ascii="Times New Roman" w:hAnsi="Times New Roman" w:eastAsia="仿宋_GB2312" w:cs="Times New Roman"/>
          <w:color w:val="auto"/>
          <w:sz w:val="28"/>
          <w:szCs w:val="28"/>
          <w:highlight w:val="none"/>
          <w:lang w:eastAsia="zh-CN"/>
        </w:rPr>
        <w:t>及功能定位</w:t>
      </w:r>
      <w:r>
        <w:rPr>
          <w:rFonts w:hint="default" w:ascii="Times New Roman" w:hAnsi="Times New Roman" w:eastAsia="仿宋_GB2312" w:cs="Times New Roman"/>
          <w:color w:val="auto"/>
          <w:sz w:val="28"/>
          <w:szCs w:val="28"/>
          <w:highlight w:val="none"/>
        </w:rPr>
        <w:t>，</w:t>
      </w:r>
      <w:r>
        <w:rPr>
          <w:rFonts w:hint="eastAsia" w:ascii="Times New Roman" w:hAnsi="Times New Roman" w:eastAsia="仿宋_GB2312" w:cs="Times New Roman"/>
          <w:color w:val="auto"/>
          <w:sz w:val="28"/>
          <w:szCs w:val="28"/>
          <w:highlight w:val="none"/>
          <w:lang w:eastAsia="zh-CN"/>
        </w:rPr>
        <w:t>选择某一</w:t>
      </w:r>
      <w:r>
        <w:rPr>
          <w:rFonts w:hint="default" w:ascii="Times New Roman" w:hAnsi="Times New Roman" w:eastAsia="仿宋_GB2312" w:cs="Times New Roman"/>
          <w:color w:val="auto"/>
          <w:sz w:val="28"/>
          <w:szCs w:val="28"/>
          <w:highlight w:val="none"/>
        </w:rPr>
        <w:t>类填写</w:t>
      </w:r>
      <w:r>
        <w:rPr>
          <w:rFonts w:hint="eastAsia" w:ascii="Times New Roman" w:hAnsi="Times New Roman" w:eastAsia="仿宋_GB2312" w:cs="Times New Roman"/>
          <w:color w:val="auto"/>
          <w:sz w:val="28"/>
          <w:szCs w:val="28"/>
          <w:highlight w:val="none"/>
          <w:lang w:eastAsia="zh-CN"/>
        </w:rPr>
        <w:t>相应类型的</w:t>
      </w:r>
      <w:r>
        <w:rPr>
          <w:rFonts w:hint="default" w:ascii="Times New Roman" w:hAnsi="Times New Roman" w:eastAsia="仿宋_GB2312" w:cs="Times New Roman"/>
          <w:color w:val="auto"/>
          <w:sz w:val="28"/>
          <w:szCs w:val="28"/>
          <w:highlight w:val="none"/>
        </w:rPr>
        <w:t>申报书</w:t>
      </w:r>
      <w:r>
        <w:rPr>
          <w:rFonts w:hint="eastAsia" w:ascii="Times New Roman" w:hAnsi="Times New Roman" w:eastAsia="仿宋_GB2312" w:cs="Times New Roman"/>
          <w:color w:val="auto"/>
          <w:sz w:val="28"/>
          <w:szCs w:val="28"/>
          <w:highlight w:val="none"/>
          <w:lang w:eastAsia="zh-CN"/>
        </w:rPr>
        <w:t>（删除其它类型的申报书）</w:t>
      </w:r>
      <w:r>
        <w:rPr>
          <w:rFonts w:hint="default" w:ascii="Times New Roman" w:hAnsi="Times New Roman" w:eastAsia="仿宋_GB2312" w:cs="Times New Roman"/>
          <w:color w:val="auto"/>
          <w:sz w:val="28"/>
          <w:szCs w:val="28"/>
          <w:highlight w:val="none"/>
        </w:rPr>
        <w:t>，并在对应申报类型处打√。</w:t>
      </w:r>
    </w:p>
    <w:p>
      <w:pPr>
        <w:pStyle w:val="12"/>
        <w:numPr>
          <w:ilvl w:val="0"/>
          <w:numId w:val="1"/>
          <w:numberingChange w:id="1" w:author="赵海波" w:date="2015-11-17T16:25:00Z" w:original="%1:2: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申报书中有关统计数据</w:t>
      </w:r>
      <w:r>
        <w:rPr>
          <w:rFonts w:hint="eastAsia" w:ascii="Times New Roman" w:hAnsi="Times New Roman" w:eastAsia="仿宋_GB2312" w:cs="Times New Roman"/>
          <w:color w:val="auto"/>
          <w:sz w:val="28"/>
          <w:szCs w:val="28"/>
          <w:highlight w:val="none"/>
          <w:lang w:eastAsia="zh-CN"/>
        </w:rPr>
        <w:t>请</w:t>
      </w:r>
      <w:r>
        <w:rPr>
          <w:rFonts w:hint="default" w:ascii="Times New Roman" w:hAnsi="Times New Roman" w:eastAsia="仿宋_GB2312" w:cs="Times New Roman"/>
          <w:color w:val="auto"/>
          <w:sz w:val="28"/>
          <w:szCs w:val="28"/>
          <w:highlight w:val="none"/>
        </w:rPr>
        <w:t>参照《工业统计报表制度》的有关要求</w:t>
      </w:r>
      <w:r>
        <w:rPr>
          <w:rFonts w:hint="eastAsia" w:ascii="Times New Roman" w:hAnsi="Times New Roman" w:eastAsia="仿宋_GB2312" w:cs="Times New Roman"/>
          <w:color w:val="auto"/>
          <w:sz w:val="28"/>
          <w:szCs w:val="28"/>
          <w:highlight w:val="none"/>
          <w:lang w:eastAsia="zh-CN"/>
        </w:rPr>
        <w:t>如实</w:t>
      </w:r>
      <w:r>
        <w:rPr>
          <w:rFonts w:hint="default" w:ascii="Times New Roman" w:hAnsi="Times New Roman" w:eastAsia="仿宋_GB2312" w:cs="Times New Roman"/>
          <w:color w:val="auto"/>
          <w:sz w:val="28"/>
          <w:szCs w:val="28"/>
          <w:highlight w:val="none"/>
        </w:rPr>
        <w:t>填写。</w:t>
      </w:r>
    </w:p>
    <w:p>
      <w:pPr>
        <w:pStyle w:val="12"/>
        <w:numPr>
          <w:ilvl w:val="0"/>
          <w:numId w:val="1"/>
          <w:numberingChange w:id="2" w:author="赵海波" w:date="2015-11-17T16:25:00Z" w:original="%1:3: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申报单位：请填写法人证书或营业执照上的单位全称。</w:t>
      </w:r>
    </w:p>
    <w:p>
      <w:pPr>
        <w:pStyle w:val="12"/>
        <w:numPr>
          <w:ilvl w:val="0"/>
          <w:numId w:val="1"/>
          <w:numberingChange w:id="3" w:author="赵海波" w:date="2015-11-17T16:25:00Z" w:original="%1:4: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w:t>
      </w:r>
      <w:r>
        <w:rPr>
          <w:rFonts w:hint="eastAsia" w:ascii="Times New Roman" w:hAnsi="Times New Roman" w:eastAsia="仿宋_GB2312" w:cs="Times New Roman"/>
          <w:color w:val="auto"/>
          <w:sz w:val="28"/>
          <w:szCs w:val="28"/>
          <w:highlight w:val="none"/>
          <w:lang w:eastAsia="zh-CN"/>
        </w:rPr>
        <w:t>省直部门或市州工信局、湘江新区科创产业局</w:t>
      </w:r>
      <w:r>
        <w:rPr>
          <w:rFonts w:hint="default" w:ascii="Times New Roman" w:hAnsi="Times New Roman" w:eastAsia="仿宋_GB2312" w:cs="Times New Roman"/>
          <w:color w:val="auto"/>
          <w:sz w:val="28"/>
          <w:szCs w:val="28"/>
          <w:highlight w:val="none"/>
        </w:rPr>
        <w:t>。</w:t>
      </w:r>
    </w:p>
    <w:p>
      <w:pPr>
        <w:pStyle w:val="12"/>
        <w:numPr>
          <w:ilvl w:val="0"/>
          <w:numId w:val="1"/>
          <w:numberingChange w:id="4" w:author="赵海波" w:date="2015-11-17T16:25:00Z" w:original="%1:5: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投资方经济性质：请在以下选项中选择填写，国有、集体、私营、个体、联营、股份制、外商投资、港澳台投资、其他经济类。</w:t>
      </w:r>
    </w:p>
    <w:p>
      <w:pPr>
        <w:pStyle w:val="12"/>
        <w:numPr>
          <w:ilvl w:val="0"/>
          <w:numId w:val="1"/>
          <w:numberingChange w:id="5" w:author="赵海波" w:date="2015-11-17T16:25:00Z" w:original="%1:6: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专业服务资质情况：其他专业服务资质情况请择要填写通过认可或认证的证书号和证书颁发机构，所填写资质都需附资质证明材料。</w:t>
      </w:r>
    </w:p>
    <w:p>
      <w:pPr>
        <w:pStyle w:val="12"/>
        <w:numPr>
          <w:ilvl w:val="0"/>
          <w:numId w:val="1"/>
          <w:numberingChange w:id="6" w:author="赵海波" w:date="2015-11-17T16:25:00Z" w:original="%1:7: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近5年主要科研</w:t>
      </w:r>
      <w:r>
        <w:rPr>
          <w:rFonts w:hint="default" w:ascii="Times New Roman" w:hAnsi="Times New Roman" w:eastAsia="仿宋_GB2312" w:cs="Times New Roman"/>
          <w:color w:val="auto"/>
          <w:sz w:val="28"/>
          <w:szCs w:val="28"/>
          <w:highlight w:val="none"/>
          <w:lang w:val="en-US" w:eastAsia="zh-CN"/>
        </w:rPr>
        <w:t>/研究</w:t>
      </w:r>
      <w:r>
        <w:rPr>
          <w:rFonts w:hint="default" w:ascii="Times New Roman" w:hAnsi="Times New Roman" w:eastAsia="仿宋_GB2312" w:cs="Times New Roman"/>
          <w:color w:val="auto"/>
          <w:sz w:val="28"/>
          <w:szCs w:val="28"/>
          <w:highlight w:val="none"/>
        </w:rPr>
        <w:t>成果：获得</w:t>
      </w:r>
      <w:r>
        <w:rPr>
          <w:rFonts w:hint="default" w:ascii="Times New Roman" w:hAnsi="Times New Roman" w:eastAsia="仿宋_GB2312" w:cs="Times New Roman"/>
          <w:color w:val="auto"/>
          <w:sz w:val="28"/>
          <w:szCs w:val="28"/>
          <w:highlight w:val="none"/>
          <w:lang w:eastAsia="zh-CN"/>
        </w:rPr>
        <w:t>国家、</w:t>
      </w:r>
      <w:r>
        <w:rPr>
          <w:rFonts w:hint="default" w:ascii="Times New Roman" w:hAnsi="Times New Roman" w:eastAsia="仿宋_GB2312" w:cs="Times New Roman"/>
          <w:color w:val="auto"/>
          <w:sz w:val="28"/>
          <w:szCs w:val="28"/>
          <w:highlight w:val="none"/>
        </w:rPr>
        <w:t>部省</w:t>
      </w:r>
      <w:r>
        <w:rPr>
          <w:rFonts w:hint="eastAsia" w:ascii="Times New Roman" w:hAnsi="Times New Roman" w:eastAsia="仿宋_GB2312" w:cs="Times New Roman"/>
          <w:color w:val="auto"/>
          <w:sz w:val="28"/>
          <w:szCs w:val="28"/>
          <w:highlight w:val="none"/>
          <w:lang w:eastAsia="zh-CN"/>
        </w:rPr>
        <w:t>级</w:t>
      </w:r>
      <w:r>
        <w:rPr>
          <w:rFonts w:hint="default" w:ascii="Times New Roman" w:hAnsi="Times New Roman" w:eastAsia="仿宋_GB2312" w:cs="Times New Roman"/>
          <w:color w:val="auto"/>
          <w:sz w:val="28"/>
          <w:szCs w:val="28"/>
          <w:highlight w:val="none"/>
        </w:rPr>
        <w:t>奖励或填补了国内外空白的成果，应附获奖证书或成果鉴定证书复印件。</w:t>
      </w:r>
    </w:p>
    <w:p>
      <w:pPr>
        <w:pStyle w:val="12"/>
        <w:numPr>
          <w:ilvl w:val="0"/>
          <w:numId w:val="1"/>
          <w:numberingChange w:id="7" w:author="赵海波" w:date="2015-11-17T16:25:00Z" w:original="%1:8: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近5年主要服务成果：指为</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发展提供技术服务的具体实例，应包括服务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名称、服务支撑工作的内容和时间、服务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在得到服务支撑工作前后的效益效果对比</w:t>
      </w:r>
      <w:r>
        <w:rPr>
          <w:rFonts w:hint="default" w:ascii="Times New Roman" w:hAnsi="Times New Roman" w:eastAsia="仿宋_GB2312" w:cs="Times New Roman"/>
          <w:color w:val="auto"/>
          <w:sz w:val="28"/>
          <w:szCs w:val="28"/>
          <w:highlight w:val="none"/>
          <w:lang w:eastAsia="zh-CN"/>
        </w:rPr>
        <w:t>，服务对象</w:t>
      </w:r>
      <w:r>
        <w:rPr>
          <w:rFonts w:hint="default" w:ascii="Times New Roman" w:hAnsi="Times New Roman" w:eastAsia="仿宋_GB2312" w:cs="Times New Roman"/>
          <w:color w:val="auto"/>
          <w:sz w:val="28"/>
          <w:szCs w:val="28"/>
          <w:highlight w:val="none"/>
        </w:rPr>
        <w:t>反馈情况等内容。</w:t>
      </w:r>
    </w:p>
    <w:p>
      <w:pPr>
        <w:pStyle w:val="12"/>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硬件基础设施情况：请列举主要的自有固定的试验检测场地和经营服务场所</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抽样、测量、试验和分析设备、计量标准器具名称、数量及原值</w:t>
      </w:r>
      <w:r>
        <w:rPr>
          <w:rFonts w:hint="default" w:ascii="Times New Roman" w:hAnsi="Times New Roman" w:eastAsia="仿宋_GB2312" w:cs="Times New Roman"/>
          <w:color w:val="auto"/>
          <w:sz w:val="28"/>
          <w:szCs w:val="28"/>
          <w:highlight w:val="none"/>
          <w:lang w:eastAsia="zh-CN"/>
        </w:rPr>
        <w:t>等以及</w:t>
      </w:r>
      <w:r>
        <w:rPr>
          <w:rFonts w:hint="default" w:ascii="Times New Roman" w:hAnsi="Times New Roman" w:eastAsia="仿宋_GB2312" w:cs="Times New Roman"/>
          <w:color w:val="auto"/>
          <w:sz w:val="28"/>
          <w:szCs w:val="28"/>
          <w:highlight w:val="none"/>
        </w:rPr>
        <w:t>中试线</w:t>
      </w:r>
      <w:r>
        <w:rPr>
          <w:rFonts w:hint="default" w:ascii="Times New Roman" w:hAnsi="Times New Roman" w:eastAsia="仿宋_GB2312" w:cs="Times New Roman"/>
          <w:color w:val="auto"/>
          <w:sz w:val="28"/>
          <w:szCs w:val="28"/>
          <w:highlight w:val="none"/>
          <w:lang w:eastAsia="zh-CN"/>
        </w:rPr>
        <w:t>建设情况</w:t>
      </w:r>
      <w:r>
        <w:rPr>
          <w:rFonts w:hint="default" w:ascii="Times New Roman" w:hAnsi="Times New Roman" w:eastAsia="仿宋_GB2312" w:cs="Times New Roman"/>
          <w:color w:val="auto"/>
          <w:sz w:val="28"/>
          <w:szCs w:val="28"/>
          <w:highlight w:val="none"/>
        </w:rPr>
        <w:t>。</w:t>
      </w:r>
    </w:p>
    <w:p>
      <w:pPr>
        <w:pStyle w:val="12"/>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软件基础设施及数据资源情况：请列举主要的信息采集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处理</w:t>
      </w:r>
      <w:r>
        <w:rPr>
          <w:rFonts w:hint="default" w:ascii="Times New Roman" w:hAnsi="Times New Roman" w:eastAsia="仿宋_GB2312" w:cs="Times New Roman"/>
          <w:color w:val="auto"/>
          <w:sz w:val="28"/>
          <w:szCs w:val="28"/>
          <w:highlight w:val="none"/>
          <w:lang w:eastAsia="zh-CN"/>
        </w:rPr>
        <w:t>和分析</w:t>
      </w:r>
      <w:r>
        <w:rPr>
          <w:rFonts w:hint="default" w:ascii="Times New Roman" w:hAnsi="Times New Roman" w:eastAsia="仿宋_GB2312" w:cs="Times New Roman"/>
          <w:color w:val="auto"/>
          <w:sz w:val="28"/>
          <w:szCs w:val="28"/>
          <w:highlight w:val="none"/>
        </w:rPr>
        <w:t>工具</w:t>
      </w:r>
      <w:r>
        <w:rPr>
          <w:rFonts w:hint="eastAsia" w:ascii="Times New Roman" w:hAnsi="Times New Roman" w:eastAsia="仿宋_GB2312" w:cs="Times New Roman"/>
          <w:color w:val="auto"/>
          <w:sz w:val="28"/>
          <w:szCs w:val="28"/>
          <w:highlight w:val="none"/>
          <w:lang w:eastAsia="zh-CN"/>
        </w:rPr>
        <w:t>的名称与功能简介</w:t>
      </w:r>
      <w:r>
        <w:rPr>
          <w:rFonts w:hint="default" w:ascii="Times New Roman" w:hAnsi="Times New Roman" w:eastAsia="仿宋_GB2312" w:cs="Times New Roman"/>
          <w:color w:val="auto"/>
          <w:sz w:val="28"/>
          <w:szCs w:val="28"/>
          <w:highlight w:val="none"/>
          <w:lang w:eastAsia="zh-CN"/>
        </w:rPr>
        <w:t>，以及</w:t>
      </w:r>
      <w:r>
        <w:rPr>
          <w:rFonts w:hint="default" w:ascii="Times New Roman" w:hAnsi="Times New Roman" w:eastAsia="仿宋_GB2312" w:cs="Times New Roman"/>
          <w:color w:val="auto"/>
          <w:sz w:val="28"/>
          <w:szCs w:val="28"/>
          <w:highlight w:val="none"/>
        </w:rPr>
        <w:t>数据资源</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数字化转型</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等。</w:t>
      </w:r>
      <w:r>
        <w:rPr>
          <w:rFonts w:hint="default" w:ascii="Times New Roman" w:hAnsi="Times New Roman" w:eastAsia="仿宋_GB2312" w:cs="Times New Roman"/>
          <w:color w:val="auto"/>
          <w:sz w:val="28"/>
          <w:szCs w:val="28"/>
          <w:highlight w:val="none"/>
        </w:rPr>
        <w:tab/>
      </w:r>
    </w:p>
    <w:p>
      <w:pPr>
        <w:pStyle w:val="12"/>
        <w:numPr>
          <w:ilvl w:val="0"/>
          <w:numId w:val="1"/>
          <w:numberingChange w:id="8" w:author="赵海波" w:date="2015-11-17T16:25:00Z" w:original="%1:11: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人才队伍及培养情况：指技术人才队伍建设情况，高水平学术带头人培养情况</w:t>
      </w:r>
      <w:r>
        <w:rPr>
          <w:rFonts w:hint="default" w:ascii="Times New Roman" w:hAnsi="Times New Roman" w:eastAsia="仿宋_GB2312" w:cs="Times New Roman"/>
          <w:color w:val="auto"/>
          <w:sz w:val="28"/>
          <w:szCs w:val="28"/>
          <w:highlight w:val="none"/>
          <w:lang w:eastAsia="zh-CN"/>
        </w:rPr>
        <w:t>等</w:t>
      </w:r>
      <w:r>
        <w:rPr>
          <w:rFonts w:hint="default" w:ascii="Times New Roman" w:hAnsi="Times New Roman" w:eastAsia="仿宋_GB2312" w:cs="Times New Roman"/>
          <w:color w:val="auto"/>
          <w:sz w:val="28"/>
          <w:szCs w:val="28"/>
          <w:highlight w:val="none"/>
        </w:rPr>
        <w:t>。</w:t>
      </w:r>
    </w:p>
    <w:p>
      <w:pPr>
        <w:pStyle w:val="12"/>
        <w:numPr>
          <w:ilvl w:val="0"/>
          <w:numId w:val="1"/>
          <w:numberingChange w:id="9" w:author="赵海波" w:date="2015-11-17T16:25:00Z" w:original="%1:12: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近5年专业人员发表过</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重要论文、专著：请列举主要论文、专著的名称、等级等内容</w:t>
      </w:r>
      <w:r>
        <w:rPr>
          <w:rFonts w:hint="eastAsia" w:ascii="Times New Roman" w:hAnsi="Times New Roman" w:eastAsia="仿宋_GB2312" w:cs="Times New Roman"/>
          <w:color w:val="auto"/>
          <w:sz w:val="28"/>
          <w:szCs w:val="28"/>
          <w:highlight w:val="none"/>
          <w:lang w:eastAsia="zh-CN"/>
        </w:rPr>
        <w:t>（需附刊物、论文全文、专著封面的复印件）</w:t>
      </w:r>
      <w:r>
        <w:rPr>
          <w:rFonts w:hint="default" w:ascii="Times New Roman" w:hAnsi="Times New Roman" w:eastAsia="仿宋_GB2312" w:cs="Times New Roman"/>
          <w:color w:val="auto"/>
          <w:sz w:val="28"/>
          <w:szCs w:val="28"/>
          <w:highlight w:val="none"/>
        </w:rPr>
        <w:t>。</w:t>
      </w:r>
    </w:p>
    <w:p>
      <w:pPr>
        <w:pStyle w:val="12"/>
        <w:numPr>
          <w:ilvl w:val="0"/>
          <w:numId w:val="1"/>
          <w:numberingChange w:id="10" w:author="赵海波" w:date="2015-11-17T16:25:00Z" w:original="%1:13: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建设方案要点：</w:t>
      </w:r>
    </w:p>
    <w:p>
      <w:pPr>
        <w:pStyle w:val="12"/>
        <w:spacing w:line="490" w:lineRule="exact"/>
        <w:ind w:firstLine="56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平台建设期为五年。</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建设的必要性：请列举服务平台的建设符合</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发展需要的必要性和迫切性。</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服务功能：请描述服务平台的业务范围及主要功能</w:t>
      </w:r>
      <w:r>
        <w:rPr>
          <w:rFonts w:hint="eastAsia" w:ascii="Times New Roman" w:hAnsi="Times New Roman" w:eastAsia="仿宋_GB2312" w:cs="Times New Roman"/>
          <w:color w:val="auto"/>
          <w:sz w:val="28"/>
          <w:szCs w:val="28"/>
          <w:highlight w:val="none"/>
          <w:lang w:eastAsia="zh-CN"/>
        </w:rPr>
        <w:t>定位</w:t>
      </w:r>
      <w:r>
        <w:rPr>
          <w:rFonts w:hint="default" w:ascii="Times New Roman" w:hAnsi="Times New Roman" w:eastAsia="仿宋_GB2312" w:cs="Times New Roman"/>
          <w:color w:val="auto"/>
          <w:sz w:val="28"/>
          <w:szCs w:val="28"/>
          <w:highlight w:val="none"/>
        </w:rPr>
        <w:t>，列举服务平台的关键技术能力及核心竞争力。</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软硬件及人才条件：请描述服务平台的软硬件设施建设情况，服务人才的数量、层次、结构及培训情况等，并阐述软硬件基础及人才队伍对平台发展的支撑情况。</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服务开展情况：从支持</w:t>
      </w:r>
      <w:r>
        <w:rPr>
          <w:rFonts w:hint="default" w:ascii="Times New Roman" w:hAnsi="Times New Roman" w:eastAsia="仿宋_GB2312" w:cs="Times New Roman"/>
          <w:color w:val="auto"/>
          <w:sz w:val="28"/>
          <w:szCs w:val="28"/>
          <w:highlight w:val="none"/>
          <w:lang w:eastAsia="zh-CN"/>
        </w:rPr>
        <w:t>创新链和产业链的角度，</w:t>
      </w:r>
      <w:r>
        <w:rPr>
          <w:rFonts w:hint="default" w:ascii="Times New Roman" w:hAnsi="Times New Roman" w:eastAsia="仿宋_GB2312" w:cs="Times New Roman"/>
          <w:color w:val="auto"/>
          <w:sz w:val="28"/>
          <w:szCs w:val="28"/>
          <w:highlight w:val="none"/>
        </w:rPr>
        <w:t>描述服务平台公共服务和商业服务的开展情况</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与</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内的</w:t>
      </w:r>
      <w:r>
        <w:rPr>
          <w:rFonts w:hint="default" w:ascii="Times New Roman" w:hAnsi="Times New Roman" w:eastAsia="仿宋_GB2312" w:cs="Times New Roman"/>
          <w:color w:val="auto"/>
          <w:sz w:val="28"/>
          <w:szCs w:val="28"/>
          <w:highlight w:val="none"/>
        </w:rPr>
        <w:t>相关机构（如联盟、区域组织、商会、科研院所</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企业</w:t>
      </w:r>
      <w:r>
        <w:rPr>
          <w:rFonts w:hint="default" w:ascii="Times New Roman" w:hAnsi="Times New Roman" w:eastAsia="仿宋_GB2312" w:cs="Times New Roman"/>
          <w:color w:val="auto"/>
          <w:sz w:val="28"/>
          <w:szCs w:val="28"/>
          <w:highlight w:val="none"/>
          <w:lang w:eastAsia="zh-CN"/>
        </w:rPr>
        <w:t>和高校</w:t>
      </w:r>
      <w:r>
        <w:rPr>
          <w:rFonts w:hint="default" w:ascii="Times New Roman" w:hAnsi="Times New Roman" w:eastAsia="仿宋_GB2312" w:cs="Times New Roman"/>
          <w:color w:val="auto"/>
          <w:sz w:val="28"/>
          <w:szCs w:val="28"/>
          <w:highlight w:val="none"/>
        </w:rPr>
        <w:t>等）的合作关系和交流情况，对</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行业或</w:t>
      </w:r>
      <w:r>
        <w:rPr>
          <w:rFonts w:hint="default" w:ascii="Times New Roman" w:hAnsi="Times New Roman" w:eastAsia="仿宋_GB2312" w:cs="Times New Roman"/>
          <w:color w:val="auto"/>
          <w:sz w:val="28"/>
          <w:szCs w:val="28"/>
          <w:highlight w:val="none"/>
        </w:rPr>
        <w:t>区域资源整合、推广、辐射及带动服务的能力等</w:t>
      </w:r>
      <w:r>
        <w:rPr>
          <w:rFonts w:hint="default" w:ascii="Times New Roman" w:hAnsi="Times New Roman" w:eastAsia="仿宋_GB2312" w:cs="Times New Roman"/>
          <w:color w:val="auto"/>
          <w:sz w:val="28"/>
          <w:szCs w:val="28"/>
          <w:highlight w:val="none"/>
          <w:lang w:eastAsia="zh-CN"/>
        </w:rPr>
        <w:t>。创新成果产业化类平台还需描述成果落地情况，对</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和</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行业的实际贡献和影响等</w:t>
      </w:r>
      <w:r>
        <w:rPr>
          <w:rFonts w:hint="default" w:ascii="Times New Roman" w:hAnsi="Times New Roman" w:eastAsia="仿宋_GB2312" w:cs="Times New Roman"/>
          <w:color w:val="auto"/>
          <w:sz w:val="28"/>
          <w:szCs w:val="28"/>
          <w:highlight w:val="none"/>
        </w:rPr>
        <w:t>。</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管理运行模式：请描述服务平台的市场化运营模式</w:t>
      </w:r>
      <w:r>
        <w:rPr>
          <w:rFonts w:hint="default" w:ascii="Times New Roman" w:hAnsi="Times New Roman" w:eastAsia="仿宋_GB2312" w:cs="Times New Roman"/>
          <w:color w:val="auto"/>
          <w:sz w:val="28"/>
          <w:szCs w:val="28"/>
          <w:highlight w:val="none"/>
          <w:lang w:eastAsia="zh-CN"/>
        </w:rPr>
        <w:t>（包括收费依据、后期服务保障等）</w:t>
      </w:r>
      <w:r>
        <w:rPr>
          <w:rFonts w:hint="default" w:ascii="Times New Roman" w:hAnsi="Times New Roman" w:eastAsia="仿宋_GB2312" w:cs="Times New Roman"/>
          <w:color w:val="auto"/>
          <w:sz w:val="28"/>
          <w:szCs w:val="28"/>
          <w:highlight w:val="none"/>
        </w:rPr>
        <w:t>和</w:t>
      </w:r>
      <w:r>
        <w:rPr>
          <w:rFonts w:hint="default" w:ascii="Times New Roman" w:hAnsi="Times New Roman" w:eastAsia="仿宋_GB2312" w:cs="Times New Roman"/>
          <w:color w:val="auto"/>
          <w:sz w:val="28"/>
          <w:szCs w:val="28"/>
          <w:highlight w:val="none"/>
          <w:lang w:eastAsia="zh-CN"/>
        </w:rPr>
        <w:t>公益</w:t>
      </w:r>
      <w:r>
        <w:rPr>
          <w:rFonts w:hint="default" w:ascii="Times New Roman" w:hAnsi="Times New Roman" w:eastAsia="仿宋_GB2312" w:cs="Times New Roman"/>
          <w:color w:val="auto"/>
          <w:sz w:val="28"/>
          <w:szCs w:val="28"/>
          <w:highlight w:val="none"/>
        </w:rPr>
        <w:t>服务</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质量保证措施等管理运行机制。</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发展目标及重点工作：描述服务平台近期（1-2年）及远期（3-5年）的发展目标、工作思路、工作重点、保障措施，以及预期效果。</w:t>
      </w:r>
    </w:p>
    <w:p>
      <w:pPr>
        <w:pStyle w:val="12"/>
        <w:numPr>
          <w:ilvl w:val="0"/>
          <w:numId w:val="1"/>
          <w:numberingChange w:id="11" w:author="赵海波" w:date="2015-11-17T16:25:00Z" w:original="%1:14: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推荐单位意见：推荐单位应填写对申报单位在服务</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或</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w:t>
      </w:r>
      <w:r>
        <w:rPr>
          <w:rFonts w:hint="default" w:ascii="Times New Roman" w:hAnsi="Times New Roman" w:eastAsia="仿宋_GB2312" w:cs="Times New Roman"/>
          <w:color w:val="auto"/>
          <w:sz w:val="28"/>
          <w:szCs w:val="28"/>
          <w:highlight w:val="none"/>
        </w:rPr>
        <w:t>、技术研究、公共服务模式、机制等方面的评价意见。</w:t>
      </w:r>
    </w:p>
    <w:p>
      <w:pPr>
        <w:pStyle w:val="12"/>
        <w:numPr>
          <w:ilvl w:val="0"/>
          <w:numId w:val="1"/>
          <w:numberingChange w:id="12" w:author="赵海波" w:date="2015-11-17T16:25:00Z" w:original="%1:15: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申报书还应当附以下材料：</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1.申请单位的法人资质证明（复印件）;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2.近三个会计年度的财务审计报告（需由符合资质的中介机构出具）和所申报服务平台的</w:t>
      </w:r>
      <w:r>
        <w:rPr>
          <w:rFonts w:hint="eastAsia" w:ascii="Times New Roman" w:hAnsi="Times New Roman" w:eastAsia="仿宋_GB2312" w:cs="Times New Roman"/>
          <w:color w:val="auto"/>
          <w:sz w:val="28"/>
          <w:szCs w:val="28"/>
          <w:highlight w:val="none"/>
          <w:lang w:eastAsia="zh-CN"/>
        </w:rPr>
        <w:t>能力建设投资、</w:t>
      </w:r>
      <w:r>
        <w:rPr>
          <w:rFonts w:hint="default" w:ascii="Times New Roman" w:hAnsi="Times New Roman" w:eastAsia="仿宋_GB2312" w:cs="Times New Roman"/>
          <w:color w:val="auto"/>
          <w:sz w:val="28"/>
          <w:szCs w:val="28"/>
          <w:highlight w:val="none"/>
        </w:rPr>
        <w:t>服务收支</w:t>
      </w:r>
      <w:r>
        <w:rPr>
          <w:rFonts w:hint="eastAsia"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报告;</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3.通过实验室资质认定（CMA）、中国合格评定国家认可委员会（CNAS）或国家认证认可监督管理委员会（CNCA）认可的证书复印件；通过CNAS、CNCA或CMA认可的检测认证和校准项目附表（复印件）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4.入选国家、行业和</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的示范、试点或资质认定等</w:t>
      </w:r>
      <w:r>
        <w:rPr>
          <w:rFonts w:hint="default" w:ascii="Times New Roman" w:hAnsi="Times New Roman" w:eastAsia="仿宋_GB2312" w:cs="Times New Roman"/>
          <w:color w:val="auto"/>
          <w:sz w:val="28"/>
          <w:szCs w:val="28"/>
          <w:highlight w:val="none"/>
          <w:lang w:eastAsia="zh-CN"/>
        </w:rPr>
        <w:t>的文件、证书</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5.近5年承担</w:t>
      </w:r>
      <w:r>
        <w:rPr>
          <w:rFonts w:hint="default" w:ascii="Times New Roman" w:hAnsi="Times New Roman" w:eastAsia="仿宋_GB2312" w:cs="Times New Roman"/>
          <w:color w:val="auto"/>
          <w:sz w:val="28"/>
          <w:szCs w:val="28"/>
          <w:highlight w:val="none"/>
          <w:lang w:eastAsia="zh-CN"/>
        </w:rPr>
        <w:t>相关领域国家、</w:t>
      </w:r>
      <w:r>
        <w:rPr>
          <w:rFonts w:hint="default" w:ascii="Times New Roman" w:hAnsi="Times New Roman" w:eastAsia="仿宋_GB2312" w:cs="Times New Roman"/>
          <w:color w:val="auto"/>
          <w:sz w:val="28"/>
          <w:szCs w:val="28"/>
          <w:highlight w:val="none"/>
        </w:rPr>
        <w:t>省</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部级重要项目</w:t>
      </w:r>
      <w:r>
        <w:rPr>
          <w:rFonts w:hint="default" w:ascii="Times New Roman" w:hAnsi="Times New Roman" w:eastAsia="仿宋_GB2312" w:cs="Times New Roman"/>
          <w:color w:val="auto"/>
          <w:sz w:val="28"/>
          <w:szCs w:val="28"/>
          <w:highlight w:val="none"/>
          <w:lang w:val="en-US" w:eastAsia="zh-CN"/>
        </w:rPr>
        <w:t>或主要任务</w:t>
      </w:r>
      <w:r>
        <w:rPr>
          <w:rFonts w:hint="default" w:ascii="Times New Roman" w:hAnsi="Times New Roman" w:eastAsia="仿宋_GB2312" w:cs="Times New Roman"/>
          <w:color w:val="auto"/>
          <w:sz w:val="28"/>
          <w:szCs w:val="28"/>
          <w:highlight w:val="none"/>
        </w:rPr>
        <w:t>清单;</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6.近5年主持制修订国家</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行业标准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团体标准</w:t>
      </w:r>
      <w:r>
        <w:rPr>
          <w:rFonts w:hint="default" w:ascii="Times New Roman" w:hAnsi="Times New Roman" w:eastAsia="仿宋_GB2312" w:cs="Times New Roman"/>
          <w:color w:val="auto"/>
          <w:sz w:val="28"/>
          <w:szCs w:val="28"/>
          <w:highlight w:val="none"/>
        </w:rPr>
        <w:t>和计量技术规范</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清单</w:t>
      </w:r>
      <w:r>
        <w:rPr>
          <w:rFonts w:hint="eastAsia" w:ascii="Times New Roman" w:hAnsi="Times New Roman" w:eastAsia="仿宋_GB2312" w:cs="Times New Roman"/>
          <w:color w:val="auto"/>
          <w:sz w:val="28"/>
          <w:szCs w:val="28"/>
          <w:highlight w:val="none"/>
          <w:lang w:eastAsia="zh-CN"/>
        </w:rPr>
        <w:t>列表和封面、参编单位及个人、目录、正文首页的复印件</w:t>
      </w:r>
      <w:r>
        <w:rPr>
          <w:rFonts w:hint="default" w:ascii="Times New Roman" w:hAnsi="Times New Roman" w:eastAsia="仿宋_GB2312" w:cs="Times New Roman"/>
          <w:color w:val="auto"/>
          <w:sz w:val="28"/>
          <w:szCs w:val="28"/>
          <w:highlight w:val="none"/>
        </w:rPr>
        <w:t>;</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7.相关知识产权证书</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复印件;</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8.近5年与</w:t>
      </w:r>
      <w:r>
        <w:rPr>
          <w:rFonts w:hint="default" w:ascii="Times New Roman" w:hAnsi="Times New Roman" w:eastAsia="仿宋_GB2312" w:cs="Times New Roman"/>
          <w:color w:val="auto"/>
          <w:sz w:val="28"/>
          <w:szCs w:val="28"/>
          <w:highlight w:val="none"/>
          <w:lang w:val="en-US" w:eastAsia="zh-CN"/>
        </w:rPr>
        <w:t>机构</w:t>
      </w:r>
      <w:r>
        <w:rPr>
          <w:rFonts w:hint="default" w:ascii="Times New Roman" w:hAnsi="Times New Roman" w:eastAsia="仿宋_GB2312" w:cs="Times New Roman"/>
          <w:color w:val="auto"/>
          <w:sz w:val="28"/>
          <w:szCs w:val="28"/>
          <w:highlight w:val="none"/>
        </w:rPr>
        <w:t>签订服务协议（合同）的项目清单;</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9.主要服务设施、仪器设备、软件或数据资源清单（设备名称、生产厂商及原值，申报单位拥有的设备是否</w:t>
      </w:r>
      <w:r>
        <w:rPr>
          <w:rFonts w:hint="eastAsia" w:ascii="Times New Roman" w:hAnsi="Times New Roman" w:eastAsia="仿宋_GB2312" w:cs="Times New Roman"/>
          <w:color w:val="auto"/>
          <w:sz w:val="28"/>
          <w:szCs w:val="28"/>
          <w:highlight w:val="none"/>
          <w:lang w:eastAsia="zh-CN"/>
        </w:rPr>
        <w:t>为</w:t>
      </w:r>
      <w:r>
        <w:rPr>
          <w:rFonts w:hint="default" w:ascii="Times New Roman" w:hAnsi="Times New Roman" w:eastAsia="仿宋_GB2312" w:cs="Times New Roman"/>
          <w:color w:val="auto"/>
          <w:sz w:val="28"/>
          <w:szCs w:val="28"/>
          <w:highlight w:val="none"/>
        </w:rPr>
        <w:t>自行研制需标明）</w:t>
      </w:r>
      <w:r>
        <w:rPr>
          <w:rFonts w:hint="eastAsia" w:ascii="Times New Roman" w:hAnsi="Times New Roman" w:eastAsia="仿宋_GB2312" w:cs="Times New Roman"/>
          <w:color w:val="auto"/>
          <w:sz w:val="28"/>
          <w:szCs w:val="28"/>
          <w:highlight w:val="none"/>
          <w:lang w:eastAsia="zh-CN"/>
        </w:rPr>
        <w:t>和场地情况；</w:t>
      </w:r>
    </w:p>
    <w:p>
      <w:pPr>
        <w:pStyle w:val="12"/>
        <w:tabs>
          <w:tab w:val="left" w:pos="1134"/>
          <w:tab w:val="left" w:pos="1418"/>
        </w:tabs>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10.主要服务人员名单（姓名、学历、职称、专业资质、职务等），申报试验检测类平台的单位分别提供专业人员清单（从事基础理论研究、应用技术研究、标准和方法研究、关键技术攻关等科研活动的人员）和专业服务人员清单；</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11.各类获奖证书</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成果</w:t>
      </w:r>
      <w:r>
        <w:rPr>
          <w:rFonts w:hint="default" w:ascii="Times New Roman" w:hAnsi="Times New Roman" w:eastAsia="仿宋_GB2312" w:cs="Times New Roman"/>
          <w:color w:val="auto"/>
          <w:sz w:val="28"/>
          <w:szCs w:val="28"/>
          <w:highlight w:val="none"/>
          <w:lang w:eastAsia="zh-CN"/>
        </w:rPr>
        <w:t>证明</w:t>
      </w:r>
      <w:r>
        <w:rPr>
          <w:rFonts w:hint="default" w:ascii="Times New Roman" w:hAnsi="Times New Roman" w:eastAsia="仿宋_GB2312" w:cs="Times New Roman"/>
          <w:color w:val="auto"/>
          <w:sz w:val="28"/>
          <w:szCs w:val="28"/>
          <w:highlight w:val="none"/>
        </w:rPr>
        <w:t>复印件</w:t>
      </w:r>
      <w:r>
        <w:rPr>
          <w:rFonts w:hint="default" w:ascii="Times New Roman" w:hAnsi="Times New Roman" w:eastAsia="仿宋_GB2312" w:cs="Times New Roman"/>
          <w:color w:val="auto"/>
          <w:sz w:val="28"/>
          <w:szCs w:val="28"/>
          <w:highlight w:val="none"/>
          <w:lang w:eastAsia="zh-CN"/>
        </w:rPr>
        <w:t>或验收报告</w:t>
      </w:r>
      <w:r>
        <w:rPr>
          <w:rFonts w:hint="default" w:ascii="Times New Roman" w:hAnsi="Times New Roman" w:eastAsia="仿宋_GB2312" w:cs="Times New Roman"/>
          <w:color w:val="auto"/>
          <w:sz w:val="28"/>
          <w:szCs w:val="28"/>
          <w:highlight w:val="none"/>
        </w:rPr>
        <w:t>;</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12.服务平台建设方案（请按照“建设方案要点”设置一级标题，不少于3000字）;</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13.能够证明符合申报条件的其他材料。</w:t>
      </w:r>
    </w:p>
    <w:p>
      <w:pPr>
        <w:pStyle w:val="12"/>
        <w:spacing w:line="490" w:lineRule="exact"/>
        <w:ind w:firstLine="560"/>
        <w:rPr>
          <w:rFonts w:hint="default" w:ascii="Times New Roman" w:hAnsi="Times New Roman" w:cs="Times New Roman"/>
          <w:color w:val="auto"/>
          <w:sz w:val="28"/>
          <w:szCs w:val="28"/>
          <w:highlight w:val="none"/>
        </w:rPr>
      </w:pPr>
      <w:r>
        <w:rPr>
          <w:rFonts w:hint="default" w:ascii="Times New Roman" w:hAnsi="Times New Roman" w:eastAsia="仿宋_GB2312" w:cs="Times New Roman"/>
          <w:color w:val="auto"/>
          <w:sz w:val="28"/>
          <w:szCs w:val="28"/>
          <w:highlight w:val="none"/>
        </w:rPr>
        <w:t>十</w:t>
      </w:r>
      <w:r>
        <w:rPr>
          <w:rFonts w:hint="default" w:ascii="Times New Roman" w:hAnsi="Times New Roman" w:eastAsia="仿宋_GB2312" w:cs="Times New Roman"/>
          <w:color w:val="auto"/>
          <w:sz w:val="28"/>
          <w:szCs w:val="28"/>
          <w:highlight w:val="none"/>
          <w:lang w:eastAsia="zh-CN"/>
        </w:rPr>
        <w:t>六</w:t>
      </w:r>
      <w:r>
        <w:rPr>
          <w:rFonts w:hint="default" w:ascii="Times New Roman" w:hAnsi="Times New Roman" w:eastAsia="仿宋_GB2312" w:cs="Times New Roman"/>
          <w:color w:val="auto"/>
          <w:sz w:val="28"/>
          <w:szCs w:val="28"/>
          <w:highlight w:val="none"/>
        </w:rPr>
        <w:t>、申报书须标明目录页码并装订成册。</w:t>
      </w:r>
      <w:r>
        <w:rPr>
          <w:rFonts w:hint="default" w:ascii="Times New Roman" w:hAnsi="Times New Roman" w:cs="Times New Roman"/>
          <w:color w:val="auto"/>
          <w:sz w:val="28"/>
          <w:szCs w:val="28"/>
          <w:highlight w:val="none"/>
        </w:rPr>
        <w:br w:type="page"/>
      </w:r>
    </w:p>
    <w:p>
      <w:pPr>
        <w:widowControl/>
        <w:jc w:val="center"/>
        <w:rPr>
          <w:rFonts w:hint="default" w:ascii="Times New Roman" w:hAnsi="Times New Roman" w:cs="Times New Roman"/>
          <w:color w:val="auto"/>
          <w:sz w:val="24"/>
          <w:szCs w:val="28"/>
          <w:highlight w:val="none"/>
        </w:rPr>
      </w:pPr>
    </w:p>
    <w:p>
      <w:pPr>
        <w:widowControl/>
        <w:spacing w:line="360" w:lineRule="auto"/>
        <w:jc w:val="center"/>
        <w:rPr>
          <w:rFonts w:hint="default" w:ascii="Times New Roman" w:hAnsi="Times New Roman" w:eastAsia="黑体" w:cs="Times New Roman"/>
          <w:color w:val="auto"/>
          <w:sz w:val="36"/>
          <w:szCs w:val="36"/>
          <w:highlight w:val="none"/>
        </w:rPr>
      </w:pPr>
      <w:r>
        <w:rPr>
          <w:rFonts w:hint="eastAsia" w:ascii="Times New Roman" w:hAnsi="Times New Roman" w:eastAsia="黑体" w:cs="Times New Roman"/>
          <w:color w:val="auto"/>
          <w:sz w:val="36"/>
          <w:szCs w:val="36"/>
          <w:highlight w:val="none"/>
          <w:lang w:eastAsia="zh-CN"/>
        </w:rPr>
        <w:t>真实性</w:t>
      </w:r>
      <w:r>
        <w:rPr>
          <w:rFonts w:hint="default" w:ascii="Times New Roman" w:hAnsi="Times New Roman" w:eastAsia="黑体" w:cs="Times New Roman"/>
          <w:color w:val="auto"/>
          <w:sz w:val="36"/>
          <w:szCs w:val="36"/>
          <w:highlight w:val="none"/>
        </w:rPr>
        <w:t>声明</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12"/>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一、本单位自愿申报</w:t>
      </w:r>
      <w:r>
        <w:rPr>
          <w:rFonts w:hint="eastAsia" w:ascii="Times New Roman" w:hAnsi="Times New Roman" w:eastAsia="仿宋_GB2312" w:cs="Times New Roman"/>
          <w:color w:val="auto"/>
          <w:sz w:val="32"/>
          <w:szCs w:val="32"/>
          <w:highlight w:val="none"/>
          <w:lang w:eastAsia="zh-CN"/>
        </w:rPr>
        <w:t>湖南省工业和信息化厅</w:t>
      </w:r>
      <w:r>
        <w:rPr>
          <w:rFonts w:hint="default" w:ascii="Times New Roman" w:hAnsi="Times New Roman" w:eastAsia="仿宋_GB2312" w:cs="Times New Roman"/>
          <w:color w:val="auto"/>
          <w:sz w:val="32"/>
          <w:szCs w:val="32"/>
          <w:highlight w:val="none"/>
        </w:rPr>
        <w:t>产业技术基础公共服务平台。</w:t>
      </w:r>
    </w:p>
    <w:p>
      <w:pPr>
        <w:pStyle w:val="12"/>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二、本单位愿意遵守《产业技术基础公共服务平台建设管理办法》及相关文件的规定。</w:t>
      </w:r>
    </w:p>
    <w:p>
      <w:pPr>
        <w:pStyle w:val="12"/>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三、本单位无侵犯他人知识产权的行为。</w:t>
      </w:r>
    </w:p>
    <w:p>
      <w:pPr>
        <w:pStyle w:val="12"/>
        <w:spacing w:line="240" w:lineRule="auto"/>
        <w:ind w:firstLine="579" w:firstLineChars="181"/>
        <w:jc w:val="left"/>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color w:val="auto"/>
          <w:sz w:val="32"/>
          <w:szCs w:val="32"/>
          <w:highlight w:val="none"/>
        </w:rPr>
        <w:t>四、</w:t>
      </w:r>
      <w:r>
        <w:rPr>
          <w:rFonts w:hint="default" w:ascii="Times New Roman" w:hAnsi="Times New Roman" w:eastAsia="仿宋_GB2312" w:cs="Times New Roman"/>
          <w:color w:val="auto"/>
          <w:sz w:val="32"/>
          <w:szCs w:val="32"/>
          <w:highlight w:val="none"/>
          <w:lang w:val="en-US" w:eastAsia="zh-CN"/>
        </w:rPr>
        <w:t>本单位承诺</w:t>
      </w:r>
      <w:r>
        <w:rPr>
          <w:rFonts w:hint="default" w:ascii="Times New Roman" w:hAnsi="Times New Roman" w:eastAsia="仿宋_GB2312" w:cs="Times New Roman"/>
          <w:i w:val="0"/>
          <w:color w:val="auto"/>
          <w:kern w:val="0"/>
          <w:sz w:val="30"/>
          <w:szCs w:val="30"/>
          <w:highlight w:val="none"/>
          <w:u w:val="none"/>
          <w:lang w:val="en-US" w:eastAsia="zh-CN" w:bidi="ar"/>
        </w:rPr>
        <w:t>自觉接受政府有关部门的指导和监督。积极承担政府部门委托的有关任务；按要求上报服务平台能力建设和服务运营情况；政府有关部门监督检查时，如实汇报有关情况；定期上报试验检测、信息服务、创新成果产业化发展报告等。</w:t>
      </w:r>
    </w:p>
    <w:p>
      <w:pPr>
        <w:pStyle w:val="12"/>
        <w:spacing w:line="240" w:lineRule="auto"/>
        <w:ind w:firstLine="543"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color w:val="auto"/>
          <w:kern w:val="0"/>
          <w:sz w:val="30"/>
          <w:szCs w:val="30"/>
          <w:highlight w:val="none"/>
          <w:u w:val="none"/>
          <w:lang w:val="en-US" w:eastAsia="zh-CN" w:bidi="ar"/>
        </w:rPr>
        <w:t>五、</w:t>
      </w:r>
      <w:r>
        <w:rPr>
          <w:rFonts w:hint="default" w:ascii="Times New Roman" w:hAnsi="Times New Roman" w:eastAsia="仿宋_GB2312" w:cs="Times New Roman"/>
          <w:color w:val="auto"/>
          <w:sz w:val="32"/>
          <w:szCs w:val="32"/>
          <w:highlight w:val="none"/>
        </w:rPr>
        <w:t>本单位承诺所填报材料</w:t>
      </w:r>
      <w:r>
        <w:rPr>
          <w:rFonts w:hint="eastAsia" w:ascii="Times New Roman" w:hAnsi="Times New Roman" w:eastAsia="仿宋_GB2312" w:cs="Times New Roman"/>
          <w:color w:val="auto"/>
          <w:sz w:val="32"/>
          <w:szCs w:val="32"/>
          <w:highlight w:val="none"/>
          <w:lang w:eastAsia="zh-CN"/>
        </w:rPr>
        <w:t>及有关主要数据</w:t>
      </w:r>
      <w:r>
        <w:rPr>
          <w:rFonts w:hint="default" w:ascii="Times New Roman" w:hAnsi="Times New Roman" w:eastAsia="仿宋_GB2312" w:cs="Times New Roman"/>
          <w:color w:val="auto"/>
          <w:sz w:val="32"/>
          <w:szCs w:val="32"/>
          <w:highlight w:val="none"/>
        </w:rPr>
        <w:t>真实</w:t>
      </w:r>
      <w:r>
        <w:rPr>
          <w:rFonts w:hint="eastAsia" w:ascii="Times New Roman" w:hAnsi="Times New Roman" w:eastAsia="仿宋_GB2312" w:cs="Times New Roman"/>
          <w:color w:val="auto"/>
          <w:sz w:val="32"/>
          <w:szCs w:val="32"/>
          <w:highlight w:val="none"/>
          <w:lang w:eastAsia="zh-CN"/>
        </w:rPr>
        <w:t>客观</w:t>
      </w:r>
      <w:r>
        <w:rPr>
          <w:rFonts w:hint="default" w:ascii="Times New Roman" w:hAnsi="Times New Roman" w:eastAsia="仿宋_GB2312" w:cs="Times New Roman"/>
          <w:color w:val="auto"/>
          <w:sz w:val="32"/>
          <w:szCs w:val="32"/>
          <w:highlight w:val="none"/>
        </w:rPr>
        <w:t>准确，</w:t>
      </w:r>
      <w:r>
        <w:rPr>
          <w:rFonts w:hint="eastAsia" w:ascii="Times New Roman" w:hAnsi="Times New Roman" w:eastAsia="仿宋_GB2312" w:cs="Times New Roman"/>
          <w:color w:val="auto"/>
          <w:sz w:val="32"/>
          <w:szCs w:val="32"/>
          <w:highlight w:val="none"/>
          <w:lang w:eastAsia="zh-CN"/>
        </w:rPr>
        <w:t>没有</w:t>
      </w:r>
      <w:r>
        <w:rPr>
          <w:rFonts w:hint="default" w:ascii="Times New Roman" w:hAnsi="Times New Roman" w:eastAsia="仿宋_GB2312" w:cs="Times New Roman"/>
          <w:color w:val="auto"/>
          <w:sz w:val="32"/>
          <w:szCs w:val="32"/>
          <w:highlight w:val="none"/>
        </w:rPr>
        <w:t>弄虚作假行为，自愿承担因提供虚假</w:t>
      </w:r>
      <w:r>
        <w:rPr>
          <w:rFonts w:hint="eastAsia" w:ascii="Times New Roman" w:hAnsi="Times New Roman" w:eastAsia="仿宋_GB2312" w:cs="Times New Roman"/>
          <w:color w:val="auto"/>
          <w:sz w:val="32"/>
          <w:szCs w:val="32"/>
          <w:highlight w:val="none"/>
          <w:lang w:eastAsia="zh-CN"/>
        </w:rPr>
        <w:t>数据</w:t>
      </w:r>
      <w:r>
        <w:rPr>
          <w:rFonts w:hint="default" w:ascii="Times New Roman" w:hAnsi="Times New Roman" w:eastAsia="仿宋_GB2312" w:cs="Times New Roman"/>
          <w:color w:val="auto"/>
          <w:sz w:val="32"/>
          <w:szCs w:val="32"/>
          <w:highlight w:val="none"/>
        </w:rPr>
        <w:t>信息和材料所产生的一切责任和后果。</w:t>
      </w: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申报单位负责人（签</w:t>
      </w:r>
      <w:r>
        <w:rPr>
          <w:rFonts w:hint="default" w:ascii="Times New Roman" w:hAnsi="Times New Roman" w:eastAsia="仿宋_GB2312" w:cs="Times New Roman"/>
          <w:color w:val="auto"/>
          <w:sz w:val="30"/>
          <w:szCs w:val="30"/>
          <w:highlight w:val="none"/>
          <w:lang w:val="en-US" w:eastAsia="zh-CN"/>
        </w:rPr>
        <w:t>章</w:t>
      </w:r>
      <w:r>
        <w:rPr>
          <w:rFonts w:hint="default" w:ascii="Times New Roman" w:hAnsi="Times New Roman" w:eastAsia="仿宋_GB2312" w:cs="Times New Roman"/>
          <w:color w:val="auto"/>
          <w:sz w:val="30"/>
          <w:szCs w:val="30"/>
          <w:highlight w:val="none"/>
        </w:rPr>
        <w:t>）：</w:t>
      </w: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 xml:space="preserve">      </w:t>
      </w:r>
      <w:r>
        <w:rPr>
          <w:rFonts w:hint="default" w:ascii="Times New Roman" w:hAnsi="Times New Roman" w:eastAsia="仿宋_GB2312" w:cs="Times New Roman"/>
          <w:color w:val="auto"/>
          <w:sz w:val="30"/>
          <w:szCs w:val="30"/>
          <w:highlight w:val="none"/>
        </w:rPr>
        <w:t>申报单位（盖章）：</w:t>
      </w:r>
    </w:p>
    <w:p>
      <w:pPr>
        <w:tabs>
          <w:tab w:val="left" w:pos="201"/>
        </w:tabs>
        <w:jc w:val="left"/>
        <w:rPr>
          <w:rFonts w:hint="default" w:ascii="Times New Roman" w:hAnsi="Times New Roman" w:eastAsia="仿宋_GB2312" w:cs="Times New Roman"/>
          <w:color w:val="auto"/>
          <w:sz w:val="32"/>
          <w:szCs w:val="32"/>
          <w:highlight w:val="none"/>
        </w:rPr>
      </w:pPr>
    </w:p>
    <w:p>
      <w:pPr>
        <w:tabs>
          <w:tab w:val="left" w:pos="201"/>
        </w:tabs>
        <w:jc w:val="left"/>
        <w:rPr>
          <w:rFonts w:hint="default" w:ascii="Times New Roman" w:hAnsi="Times New Roman" w:eastAsia="仿宋_GB2312" w:cs="Times New Roman"/>
          <w:color w:val="auto"/>
          <w:sz w:val="32"/>
          <w:szCs w:val="32"/>
          <w:highlight w:val="none"/>
        </w:rPr>
        <w:sectPr>
          <w:headerReference r:id="rId3" w:type="default"/>
          <w:footerReference r:id="rId4" w:type="default"/>
          <w:pgSz w:w="11906" w:h="16838"/>
          <w:pgMar w:top="2154" w:right="1417" w:bottom="1927" w:left="1644" w:header="851" w:footer="992" w:gutter="0"/>
          <w:pgNumType w:fmt="decimal" w:start="1"/>
          <w:cols w:space="720" w:num="1"/>
          <w:docGrid w:type="lines" w:linePitch="312" w:charSpace="0"/>
        </w:sectPr>
      </w:pPr>
      <w:r>
        <w:rPr>
          <w:rFonts w:hint="default" w:ascii="Times New Roman" w:hAnsi="Times New Roman" w:eastAsia="仿宋_GB2312" w:cs="Times New Roman"/>
          <w:color w:val="auto"/>
          <w:sz w:val="32"/>
          <w:szCs w:val="32"/>
          <w:highlight w:val="none"/>
        </w:rPr>
        <w:t xml:space="preserve">                                   </w:t>
      </w:r>
      <w:r>
        <w:rPr>
          <w:rFonts w:hint="eastAsia" w:ascii="Times New Roman" w:hAnsi="Times New Roman" w:eastAsia="仿宋_GB2312" w:cs="Times New Roman"/>
          <w:color w:val="auto"/>
          <w:sz w:val="32"/>
          <w:szCs w:val="32"/>
          <w:highlight w:val="none"/>
          <w:lang w:val="en-US" w:eastAsia="zh-CN"/>
        </w:rPr>
        <w:t>2022</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rPr>
        <w:t>月   日</w:t>
      </w:r>
    </w:p>
    <w:p>
      <w:pPr>
        <w:tabs>
          <w:tab w:val="left" w:pos="201"/>
        </w:tabs>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一、申报单位基本信息</w:t>
      </w:r>
    </w:p>
    <w:tbl>
      <w:tblPr>
        <w:tblStyle w:val="7"/>
        <w:tblW w:w="9836" w:type="dxa"/>
        <w:tblInd w:w="-5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4"/>
        <w:gridCol w:w="1621"/>
        <w:gridCol w:w="794"/>
        <w:gridCol w:w="207"/>
        <w:gridCol w:w="1148"/>
        <w:gridCol w:w="436"/>
        <w:gridCol w:w="254"/>
        <w:gridCol w:w="519"/>
        <w:gridCol w:w="579"/>
        <w:gridCol w:w="698"/>
        <w:gridCol w:w="192"/>
        <w:gridCol w:w="18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w:t>
            </w:r>
            <w:r>
              <w:rPr>
                <w:rFonts w:hint="eastAsia" w:ascii="Times New Roman" w:hAnsi="Times New Roman" w:cs="Times New Roman"/>
                <w:color w:val="auto"/>
                <w:kern w:val="0"/>
                <w:sz w:val="24"/>
                <w:szCs w:val="24"/>
                <w:highlight w:val="none"/>
                <w:lang w:eastAsia="zh-CN"/>
              </w:rPr>
              <w:t>名称</w:t>
            </w:r>
            <w:r>
              <w:rPr>
                <w:rFonts w:hint="default" w:ascii="Times New Roman" w:hAnsi="Times New Roman" w:eastAsia="宋体" w:cs="Times New Roman"/>
                <w:color w:val="auto"/>
                <w:kern w:val="0"/>
                <w:sz w:val="24"/>
                <w:szCs w:val="24"/>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在</w:t>
            </w:r>
            <w:r>
              <w:rPr>
                <w:rFonts w:hint="eastAsia" w:ascii="Times New Roman" w:hAnsi="Times New Roman" w:cs="Times New Roman"/>
                <w:color w:val="auto"/>
                <w:kern w:val="0"/>
                <w:sz w:val="24"/>
                <w:szCs w:val="24"/>
                <w:highlight w:val="none"/>
                <w:lang w:eastAsia="zh-CN"/>
              </w:rPr>
              <w:t>湖南省</w:t>
            </w:r>
            <w:r>
              <w:rPr>
                <w:rFonts w:hint="default" w:ascii="Times New Roman" w:hAnsi="Times New Roman" w:eastAsia="宋体" w:cs="Times New Roman"/>
                <w:color w:val="auto"/>
                <w:kern w:val="0"/>
                <w:sz w:val="24"/>
                <w:szCs w:val="24"/>
                <w:highlight w:val="none"/>
              </w:rPr>
              <w:t>内依法设立的独立法人单位</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ab/>
            </w:r>
            <w:r>
              <w:rPr>
                <w:rFonts w:hint="default" w:ascii="Times New Roman" w:hAnsi="Times New Roman" w:eastAsia="宋体" w:cs="Times New Roman"/>
                <w:color w:val="auto"/>
                <w:kern w:val="0"/>
                <w:sz w:val="24"/>
                <w:szCs w:val="24"/>
                <w:highlight w:val="none"/>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5324"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主要服务的产业领域：</w:t>
            </w:r>
          </w:p>
        </w:tc>
        <w:tc>
          <w:tcPr>
            <w:tcW w:w="4512"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专职</w:t>
            </w:r>
            <w:r>
              <w:rPr>
                <w:rFonts w:hint="default" w:ascii="Times New Roman" w:hAnsi="Times New Roman" w:eastAsia="宋体" w:cs="Times New Roman"/>
                <w:color w:val="auto"/>
                <w:kern w:val="0"/>
                <w:sz w:val="24"/>
                <w:szCs w:val="24"/>
                <w:highlight w:val="none"/>
              </w:rPr>
              <w:t>从事相关服务人数：________人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 w:val="24"/>
                <w:szCs w:val="24"/>
                <w:highlight w:val="none"/>
              </w:rPr>
            </w:pPr>
            <w:r>
              <w:rPr>
                <w:rFonts w:hint="default" w:ascii="Times New Roman" w:hAnsi="Times New Roman" w:cs="Times New Roman"/>
                <w:kern w:val="2"/>
                <w:sz w:val="24"/>
                <w:szCs w:val="24"/>
                <w:highlight w:val="none"/>
              </w:rPr>
              <w:t>是否</w:t>
            </w:r>
            <w:r>
              <w:rPr>
                <w:rFonts w:hint="default" w:ascii="Times New Roman" w:hAnsi="Times New Roman" w:cs="Times New Roman"/>
                <w:kern w:val="2"/>
                <w:sz w:val="24"/>
                <w:szCs w:val="24"/>
                <w:highlight w:val="none"/>
                <w:lang w:eastAsia="zh-CN"/>
              </w:rPr>
              <w:t>承担过</w:t>
            </w:r>
            <w:r>
              <w:rPr>
                <w:rFonts w:hint="eastAsia" w:ascii="Times New Roman" w:hAnsi="Times New Roman" w:cs="Times New Roman"/>
                <w:kern w:val="2"/>
                <w:sz w:val="24"/>
                <w:szCs w:val="24"/>
                <w:highlight w:val="none"/>
                <w:lang w:eastAsia="zh-CN"/>
              </w:rPr>
              <w:t>工信部</w:t>
            </w:r>
            <w:r>
              <w:rPr>
                <w:rFonts w:hint="default" w:ascii="Times New Roman" w:hAnsi="Times New Roman" w:cs="Times New Roman"/>
                <w:kern w:val="2"/>
                <w:sz w:val="24"/>
                <w:szCs w:val="24"/>
                <w:highlight w:val="none"/>
                <w:lang w:eastAsia="zh-CN"/>
              </w:rPr>
              <w:t>产业技术基础公共服务平台能力建设项目专项</w:t>
            </w:r>
            <w:r>
              <w:rPr>
                <w:rFonts w:hint="default" w:ascii="Times New Roman" w:hAnsi="Times New Roman" w:cs="Times New Roman"/>
                <w:kern w:val="2"/>
                <w:sz w:val="24"/>
                <w:szCs w:val="24"/>
                <w:highlight w:val="none"/>
              </w:rPr>
              <w:t>：</w:t>
            </w:r>
            <w:r>
              <w:rPr>
                <w:rFonts w:hint="default" w:ascii="Times New Roman" w:hAnsi="Times New Roman" w:cs="Times New Roman"/>
                <w:sz w:val="24"/>
                <w:szCs w:val="24"/>
                <w:highlight w:val="none"/>
                <w:lang w:eastAsia="zh-CN"/>
              </w:rPr>
              <w:t>牵头</w:t>
            </w:r>
            <w:r>
              <w:rPr>
                <w:rFonts w:hint="default" w:ascii="Times New Roman" w:hAnsi="Times New Roman" w:cs="Times New Roman"/>
                <w:sz w:val="24"/>
                <w:szCs w:val="24"/>
                <w:highlight w:val="none"/>
              </w:rPr>
              <w:t xml:space="preserve">□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eastAsia="zh-CN"/>
              </w:rPr>
              <w:t>参与</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en-US" w:eastAsia="zh-CN"/>
              </w:rPr>
              <w:t xml:space="preserve">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eastAsia="zh-CN"/>
              </w:rPr>
              <w:t>否</w:t>
            </w:r>
            <w:r>
              <w:rPr>
                <w:rFonts w:hint="default" w:ascii="Times New Roman" w:hAnsi="Times New Roman" w:cs="Times New Roman"/>
                <w:sz w:val="24"/>
                <w:szCs w:val="24"/>
                <w:highlight w:val="none"/>
              </w:rPr>
              <w:t>□</w:t>
            </w:r>
          </w:p>
          <w:p>
            <w:pPr>
              <w:widowControl/>
              <w:jc w:val="left"/>
              <w:rPr>
                <w:rFonts w:hint="default" w:ascii="Times New Roman" w:hAnsi="Times New Roman" w:cs="Times New Roman"/>
                <w:color w:val="auto"/>
                <w:kern w:val="2"/>
                <w:sz w:val="24"/>
                <w:szCs w:val="24"/>
                <w:highlight w:val="none"/>
              </w:rPr>
            </w:pPr>
            <w:r>
              <w:rPr>
                <w:rFonts w:hint="eastAsia" w:ascii="Times New Roman" w:hAnsi="Times New Roman" w:cs="Times New Roman"/>
                <w:sz w:val="24"/>
                <w:szCs w:val="24"/>
                <w:highlight w:val="none"/>
                <w:lang w:eastAsia="zh-CN"/>
              </w:rPr>
              <w:t>若有，</w:t>
            </w:r>
            <w:r>
              <w:rPr>
                <w:rFonts w:hint="default" w:ascii="Times New Roman" w:hAnsi="Times New Roman" w:cs="Times New Roman"/>
                <w:sz w:val="24"/>
                <w:szCs w:val="24"/>
                <w:highlight w:val="none"/>
                <w:lang w:eastAsia="zh-CN"/>
              </w:rPr>
              <w:t>牵头或参与的项目</w:t>
            </w:r>
            <w:r>
              <w:rPr>
                <w:rFonts w:hint="eastAsia" w:ascii="Times New Roman" w:hAnsi="Times New Roman" w:cs="Times New Roman"/>
                <w:sz w:val="24"/>
                <w:szCs w:val="24"/>
                <w:highlight w:val="none"/>
                <w:lang w:eastAsia="zh-CN"/>
              </w:rPr>
              <w:t>有</w:t>
            </w:r>
            <w:r>
              <w:rPr>
                <w:rFonts w:hint="default" w:ascii="Times New Roman" w:hAnsi="Times New Roman" w:cs="Times New Roman"/>
                <w:sz w:val="24"/>
                <w:szCs w:val="24"/>
                <w:highlight w:val="none"/>
                <w:lang w:eastAsia="zh-CN"/>
              </w:rPr>
              <w:t>：</w:t>
            </w:r>
            <w:r>
              <w:rPr>
                <w:rFonts w:hint="default" w:ascii="Times New Roman" w:hAnsi="Times New Roman" w:cs="Times New Roman"/>
                <w:color w:val="A6A6A6" w:themeColor="background1" w:themeShade="A6"/>
                <w:sz w:val="21"/>
                <w:szCs w:val="21"/>
                <w:highlight w:val="none"/>
                <w:lang w:eastAsia="zh-CN"/>
              </w:rPr>
              <w:t>（格式为</w:t>
            </w:r>
            <w:r>
              <w:rPr>
                <w:rFonts w:hint="default" w:ascii="Times New Roman" w:hAnsi="Times New Roman" w:cs="Times New Roman"/>
                <w:color w:val="A6A6A6" w:themeColor="background1" w:themeShade="A6"/>
                <w:sz w:val="21"/>
                <w:szCs w:val="21"/>
                <w:highlight w:val="none"/>
                <w:lang w:val="en-US" w:eastAsia="zh-CN"/>
              </w:rPr>
              <w:t>20XX年，“项目名称”）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175"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注册日期：</w:t>
            </w:r>
          </w:p>
        </w:tc>
        <w:tc>
          <w:tcPr>
            <w:tcW w:w="6661" w:type="dxa"/>
            <w:gridSpan w:val="10"/>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申报单位类型：科研院所□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企业□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高校□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7112"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申报单位网址：</w:t>
            </w:r>
          </w:p>
        </w:tc>
        <w:tc>
          <w:tcPr>
            <w:tcW w:w="2724"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平台</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负责人</w:t>
            </w: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5"/>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职务/职称：</w:t>
            </w:r>
          </w:p>
        </w:tc>
        <w:tc>
          <w:tcPr>
            <w:tcW w:w="3303"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eastAsia="zh-CN"/>
              </w:rPr>
              <w:t>本人</w:t>
            </w:r>
            <w:r>
              <w:rPr>
                <w:rFonts w:hint="default" w:ascii="Times New Roman" w:hAnsi="Times New Roman" w:eastAsia="宋体" w:cs="Times New Roman"/>
                <w:color w:val="auto"/>
                <w:kern w:val="0"/>
                <w:sz w:val="24"/>
                <w:szCs w:val="24"/>
                <w:highlight w:val="none"/>
              </w:rPr>
              <w:t>手机：</w:t>
            </w:r>
          </w:p>
        </w:tc>
        <w:tc>
          <w:tcPr>
            <w:tcW w:w="2564" w:type="dxa"/>
            <w:gridSpan w:val="5"/>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303"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5"/>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303"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377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eastAsia="zh-CN"/>
              </w:rPr>
              <w:t>本人</w:t>
            </w:r>
            <w:r>
              <w:rPr>
                <w:rFonts w:hint="default" w:ascii="Times New Roman" w:hAnsi="Times New Roman" w:eastAsia="宋体" w:cs="Times New Roman"/>
                <w:color w:val="auto"/>
                <w:kern w:val="0"/>
                <w:sz w:val="24"/>
                <w:szCs w:val="24"/>
                <w:highlight w:val="none"/>
              </w:rPr>
              <w:t>手机：</w:t>
            </w:r>
          </w:p>
        </w:tc>
        <w:tc>
          <w:tcPr>
            <w:tcW w:w="4512" w:type="dxa"/>
            <w:gridSpan w:val="7"/>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资本</w:t>
            </w:r>
          </w:p>
          <w:p>
            <w:pPr>
              <w:widowControl/>
              <w:jc w:val="center"/>
              <w:rPr>
                <w:rFonts w:hint="default" w:ascii="Times New Roman" w:hAnsi="Times New Roman" w:eastAsia="宋体" w:cs="Times New Roman"/>
                <w:color w:val="auto"/>
                <w:kern w:val="0"/>
                <w:sz w:val="24"/>
                <w:szCs w:val="24"/>
                <w:highlight w:val="none"/>
              </w:rPr>
            </w:pP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主要投资方</w:t>
            </w:r>
            <w:r>
              <w:rPr>
                <w:rFonts w:hint="eastAsia" w:ascii="Times New Roman" w:hAnsi="Times New Roman" w:cs="Times New Roman"/>
                <w:color w:val="auto"/>
                <w:kern w:val="0"/>
                <w:sz w:val="24"/>
                <w:szCs w:val="24"/>
                <w:highlight w:val="none"/>
                <w:lang w:eastAsia="zh-CN"/>
              </w:rPr>
              <w:t>的</w:t>
            </w:r>
            <w:r>
              <w:rPr>
                <w:rFonts w:hint="default" w:ascii="Times New Roman" w:hAnsi="Times New Roman" w:eastAsia="宋体" w:cs="Times New Roman"/>
                <w:color w:val="auto"/>
                <w:kern w:val="0"/>
                <w:sz w:val="24"/>
                <w:szCs w:val="24"/>
                <w:highlight w:val="none"/>
              </w:rPr>
              <w:t>名称</w:t>
            </w: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投资方</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经济性质</w:t>
            </w: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投资比例</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554" w:type="dxa"/>
            <w:vMerge w:val="continue"/>
            <w:tcBorders>
              <w:left w:val="single" w:color="auto" w:sz="4" w:space="0"/>
              <w:right w:val="single" w:color="auto" w:sz="4" w:space="0"/>
            </w:tcBorders>
            <w:noWrap w:val="0"/>
            <w:vAlign w:val="center"/>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554" w:type="dxa"/>
            <w:vMerge w:val="continue"/>
            <w:tcBorders>
              <w:left w:val="single" w:color="auto" w:sz="4" w:space="0"/>
              <w:right w:val="single" w:color="auto" w:sz="4" w:space="0"/>
            </w:tcBorders>
            <w:noWrap w:val="0"/>
            <w:vAlign w:val="bottom"/>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nil"/>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left w:val="single" w:color="auto" w:sz="4" w:space="0"/>
              <w:right w:val="single" w:color="auto" w:sz="4" w:space="0"/>
            </w:tcBorders>
            <w:noWrap w:val="0"/>
            <w:vAlign w:val="top"/>
          </w:tcPr>
          <w:p>
            <w:pPr>
              <w:widowControl/>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restart"/>
            <w:tcBorders>
              <w:top w:val="single" w:color="auto" w:sz="4" w:space="0"/>
              <w:left w:val="single" w:color="auto" w:sz="4" w:space="0"/>
              <w:right w:val="single" w:color="auto" w:sz="4" w:space="0"/>
            </w:tcBorders>
            <w:noWrap w:val="0"/>
            <w:vAlign w:val="bottom"/>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总资产</w:t>
            </w:r>
          </w:p>
          <w:p>
            <w:pPr>
              <w:pStyle w:val="2"/>
              <w:rPr>
                <w:rFonts w:hint="default"/>
              </w:rPr>
            </w:pPr>
          </w:p>
          <w:p>
            <w:pPr>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8282"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其中：仪器设备（含软件）：         台（套），原值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8282"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color w:val="auto"/>
                <w:kern w:val="0"/>
                <w:sz w:val="24"/>
                <w:szCs w:val="24"/>
                <w:highlight w:val="none"/>
                <w:lang w:eastAsia="zh-CN"/>
              </w:rPr>
            </w:pPr>
            <w:r>
              <w:rPr>
                <w:rFonts w:hint="default" w:ascii="Times New Roman" w:hAnsi="Times New Roman" w:eastAsia="宋体" w:cs="Times New Roman"/>
                <w:color w:val="auto"/>
                <w:kern w:val="0"/>
                <w:sz w:val="24"/>
                <w:szCs w:val="24"/>
                <w:highlight w:val="none"/>
                <w:lang w:val="en-US" w:eastAsia="zh-CN"/>
              </w:rPr>
              <w:t>固定</w:t>
            </w:r>
            <w:r>
              <w:rPr>
                <w:rFonts w:hint="default" w:ascii="Times New Roman" w:hAnsi="Times New Roman" w:eastAsia="宋体" w:cs="Times New Roman"/>
                <w:color w:val="auto"/>
                <w:kern w:val="0"/>
                <w:sz w:val="24"/>
                <w:szCs w:val="24"/>
                <w:highlight w:val="none"/>
              </w:rPr>
              <w:t>场地面积：               平米</w:t>
            </w:r>
            <w:r>
              <w:rPr>
                <w:rFonts w:hint="eastAsia" w:ascii="Times New Roman" w:hAnsi="Times New Roman" w:cs="Times New Roman"/>
                <w:color w:val="auto"/>
                <w:kern w:val="0"/>
                <w:sz w:val="24"/>
                <w:szCs w:val="24"/>
                <w:highlight w:val="none"/>
                <w:lang w:eastAsia="zh-CN"/>
              </w:rPr>
              <w:t>；</w:t>
            </w:r>
          </w:p>
          <w:p>
            <w:pPr>
              <w:widowControl/>
              <w:ind w:firstLine="0" w:firstLineChars="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温湿度控制实验室面积：       平米（试验检测类）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restart"/>
            <w:tcBorders>
              <w:top w:val="nil"/>
              <w:left w:val="single" w:color="auto" w:sz="4" w:space="0"/>
              <w:right w:val="single" w:color="auto" w:sz="4" w:space="0"/>
            </w:tcBorders>
            <w:noWrap w:val="0"/>
            <w:vAlign w:val="center"/>
          </w:tcPr>
          <w:p>
            <w:pPr>
              <w:spacing w:afterLines="0"/>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近三年</w:t>
            </w:r>
          </w:p>
          <w:p>
            <w:pPr>
              <w:pStyle w:val="2"/>
              <w:spacing w:after="0"/>
              <w:jc w:val="center"/>
              <w:rPr>
                <w:rFonts w:hint="eastAsia" w:eastAsia="宋体"/>
                <w:lang w:eastAsia="zh-CN"/>
              </w:rPr>
            </w:pPr>
            <w:r>
              <w:rPr>
                <w:rFonts w:hint="eastAsia" w:ascii="Times New Roman" w:hAnsi="Times New Roman" w:cs="Times New Roman"/>
                <w:color w:val="auto"/>
                <w:kern w:val="0"/>
                <w:sz w:val="24"/>
                <w:szCs w:val="24"/>
                <w:highlight w:val="none"/>
                <w:lang w:eastAsia="zh-CN"/>
              </w:rPr>
              <w:t>投资建设和</w:t>
            </w:r>
          </w:p>
          <w:p>
            <w:pPr>
              <w:spacing w:afterLines="0"/>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运营概况</w:t>
            </w:r>
          </w:p>
        </w:tc>
        <w:tc>
          <w:tcPr>
            <w:tcW w:w="2622" w:type="dxa"/>
            <w:gridSpan w:val="3"/>
            <w:tcBorders>
              <w:top w:val="nil"/>
              <w:left w:val="nil"/>
              <w:bottom w:val="single" w:color="auto" w:sz="4" w:space="0"/>
              <w:right w:val="single" w:color="auto" w:sz="4" w:space="0"/>
              <w:tl2br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584"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2020</w:t>
            </w:r>
            <w:r>
              <w:rPr>
                <w:rFonts w:hint="default" w:ascii="Times New Roman" w:hAnsi="Times New Roman" w:eastAsia="宋体" w:cs="Times New Roman"/>
                <w:color w:val="auto"/>
                <w:kern w:val="0"/>
                <w:sz w:val="24"/>
                <w:szCs w:val="24"/>
                <w:highlight w:val="none"/>
              </w:rPr>
              <w:t>年</w:t>
            </w: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2021</w:t>
            </w:r>
            <w:r>
              <w:rPr>
                <w:rFonts w:hint="default" w:ascii="Times New Roman" w:hAnsi="Times New Roman" w:eastAsia="宋体" w:cs="Times New Roman"/>
                <w:color w:val="auto"/>
                <w:kern w:val="0"/>
                <w:sz w:val="24"/>
                <w:szCs w:val="24"/>
                <w:highlight w:val="none"/>
              </w:rPr>
              <w:t>年</w:t>
            </w:r>
          </w:p>
        </w:tc>
        <w:tc>
          <w:tcPr>
            <w:tcW w:w="2026"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2022</w:t>
            </w:r>
            <w:r>
              <w:rPr>
                <w:rFonts w:hint="default" w:ascii="Times New Roman" w:hAnsi="Times New Roman" w:eastAsia="宋体" w:cs="Times New Roman"/>
                <w:color w:val="auto"/>
                <w:kern w:val="0"/>
                <w:sz w:val="24"/>
                <w:szCs w:val="24"/>
                <w:highlight w:val="none"/>
              </w:rPr>
              <w:t>年</w:t>
            </w:r>
            <w:r>
              <w:rPr>
                <w:rFonts w:hint="eastAsia" w:ascii="Times New Roman" w:hAnsi="Times New Roman" w:cs="Times New Roman"/>
                <w:color w:val="auto"/>
                <w:kern w:val="0"/>
                <w:sz w:val="24"/>
                <w:szCs w:val="24"/>
                <w:highlight w:val="none"/>
                <w:lang w:val="en-US" w:eastAsia="zh-CN"/>
              </w:rPr>
              <w:t>1-10月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平台能力建设投资额</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营业收入（万元）</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b/>
                <w:bCs/>
                <w:color w:val="auto"/>
                <w:kern w:val="0"/>
                <w:sz w:val="24"/>
                <w:szCs w:val="24"/>
                <w:highlight w:val="none"/>
              </w:rPr>
              <w:t>其中</w:t>
            </w:r>
            <w:r>
              <w:rPr>
                <w:rFonts w:hint="default" w:ascii="Times New Roman" w:hAnsi="Times New Roman" w:eastAsia="宋体" w:cs="Times New Roman"/>
                <w:color w:val="auto"/>
                <w:kern w:val="0"/>
                <w:sz w:val="24"/>
                <w:szCs w:val="24"/>
                <w:highlight w:val="none"/>
              </w:rPr>
              <w:t>：相关服务</w:t>
            </w:r>
          </w:p>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收入（万元）</w:t>
            </w:r>
          </w:p>
        </w:tc>
        <w:tc>
          <w:tcPr>
            <w:tcW w:w="1584"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利润总额（万元）</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签订服务协议户数</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bl>
    <w:p>
      <w:pPr>
        <w:pStyle w:val="12"/>
        <w:numPr>
          <w:ilvl w:val="0"/>
          <w:numId w:val="2"/>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b/>
          <w:color w:val="auto"/>
          <w:sz w:val="32"/>
          <w:szCs w:val="32"/>
          <w:highlight w:val="none"/>
        </w:rPr>
        <w:br w:type="page"/>
      </w:r>
      <w:r>
        <w:rPr>
          <w:rFonts w:hint="default" w:ascii="Times New Roman" w:hAnsi="Times New Roman" w:eastAsia="黑体" w:cs="Times New Roman"/>
          <w:color w:val="auto"/>
          <w:sz w:val="32"/>
          <w:szCs w:val="32"/>
          <w:highlight w:val="none"/>
        </w:rPr>
        <w:t>申报单位研究和服务能力</w:t>
      </w:r>
    </w:p>
    <w:p>
      <w:pPr>
        <w:pStyle w:val="12"/>
        <w:numPr>
          <w:ilvl w:val="0"/>
          <w:numId w:val="0"/>
        </w:numPr>
        <w:ind w:firstLine="0" w:firstLineChars="0"/>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试验检测类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部省级科研项目</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部省级科技成果奖项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、省</w:t>
            </w:r>
            <w:r>
              <w:rPr>
                <w:rFonts w:hint="default" w:ascii="Times New Roman" w:hAnsi="Times New Roman" w:eastAsia="宋体" w:cs="Times New Roman"/>
                <w:color w:val="000000"/>
                <w:sz w:val="24"/>
                <w:szCs w:val="24"/>
                <w:highlight w:val="none"/>
              </w:rPr>
              <w:t>级奖励（个）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eastAsia" w:ascii="Times New Roman" w:hAnsi="Times New Roman" w:cs="Times New Roman"/>
                <w:color w:val="000000"/>
                <w:sz w:val="24"/>
                <w:szCs w:val="24"/>
                <w:highlight w:val="none"/>
                <w:lang w:eastAsia="zh-CN"/>
              </w:rPr>
              <w:t>湖南省地方标准（项）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承担国家、部门计量技术规范制修订项目数（项）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w:t>
            </w:r>
            <w:r>
              <w:rPr>
                <w:rFonts w:hint="default" w:ascii="Times New Roman" w:hAnsi="Times New Roman" w:eastAsia="宋体" w:cs="Times New Roman"/>
                <w:color w:val="000000"/>
                <w:sz w:val="24"/>
                <w:szCs w:val="24"/>
                <w:highlight w:val="none"/>
                <w:lang w:eastAsia="zh-CN"/>
              </w:rPr>
              <w:t>家</w:t>
            </w:r>
            <w:r>
              <w:rPr>
                <w:rFonts w:hint="default" w:ascii="Times New Roman" w:hAnsi="Times New Roman" w:eastAsia="宋体" w:cs="Times New Roman"/>
                <w:color w:val="000000"/>
                <w:sz w:val="24"/>
                <w:szCs w:val="24"/>
                <w:highlight w:val="none"/>
              </w:rPr>
              <w:t>计量技术规范</w:t>
            </w:r>
            <w:r>
              <w:rPr>
                <w:rFonts w:hint="default" w:ascii="Times New Roman" w:hAnsi="Times New Roman" w:eastAsia="宋体" w:cs="Times New Roman"/>
                <w:color w:val="000000"/>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240" w:lineRule="auto"/>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部门</w:t>
            </w:r>
            <w:r>
              <w:rPr>
                <w:rFonts w:hint="default" w:ascii="Times New Roman" w:hAnsi="Times New Roman" w:eastAsia="宋体" w:cs="Times New Roman"/>
                <w:color w:val="auto"/>
                <w:sz w:val="24"/>
                <w:szCs w:val="24"/>
                <w:highlight w:val="none"/>
                <w:lang w:eastAsia="zh-CN"/>
              </w:rPr>
              <w:t>（行业）</w:t>
            </w:r>
            <w:r>
              <w:rPr>
                <w:rFonts w:hint="default" w:ascii="Times New Roman" w:hAnsi="Times New Roman" w:eastAsia="宋体" w:cs="Times New Roman"/>
                <w:color w:val="auto"/>
                <w:sz w:val="24"/>
                <w:szCs w:val="24"/>
                <w:highlight w:val="none"/>
              </w:rPr>
              <w:t>计量技术规范</w:t>
            </w:r>
            <w:r>
              <w:rPr>
                <w:rFonts w:hint="default" w:ascii="Times New Roman" w:hAnsi="Times New Roman" w:eastAsia="宋体" w:cs="Times New Roman"/>
                <w:color w:val="auto"/>
                <w:sz w:val="24"/>
                <w:szCs w:val="24"/>
                <w:highlight w:val="none"/>
                <w:lang w:eastAsia="zh-CN"/>
              </w:rPr>
              <w:t>（项）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通过CNAS、CNCA或CMA认可的检测认证和校准项目数</w:t>
            </w:r>
            <w:r>
              <w:rPr>
                <w:rFonts w:hint="default" w:ascii="Times New Roman" w:hAnsi="Times New Roman" w:eastAsia="宋体" w:cs="Times New Roman"/>
                <w:color w:val="auto"/>
                <w:sz w:val="24"/>
                <w:szCs w:val="24"/>
                <w:highlight w:val="none"/>
                <w:lang w:eastAsia="zh-CN"/>
              </w:rPr>
              <w:t>（项）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项目数</w:t>
            </w:r>
            <w:r>
              <w:rPr>
                <w:rFonts w:hint="default" w:ascii="Times New Roman" w:hAnsi="Times New Roman" w:eastAsia="宋体" w:cs="Times New Roman"/>
                <w:color w:val="auto"/>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其中发明专利数（件）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发明专利授权数（件）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lang w:eastAsia="zh-CN"/>
              </w:rPr>
              <w:t>设备设施</w:t>
            </w:r>
            <w:r>
              <w:rPr>
                <w:rFonts w:hint="eastAsia" w:ascii="Times New Roman" w:hAnsi="Times New Roman" w:cs="Times New Roman"/>
                <w:color w:val="000000"/>
                <w:sz w:val="24"/>
                <w:szCs w:val="24"/>
                <w:highlight w:val="none"/>
                <w:lang w:eastAsia="zh-CN"/>
              </w:rPr>
              <w:t>投资建设</w:t>
            </w:r>
            <w:r>
              <w:rPr>
                <w:rFonts w:hint="default" w:ascii="Times New Roman" w:hAnsi="Times New Roman" w:eastAsia="宋体" w:cs="Times New Roman"/>
                <w:color w:val="000000"/>
                <w:sz w:val="24"/>
                <w:szCs w:val="24"/>
                <w:highlight w:val="none"/>
                <w:lang w:eastAsia="zh-CN"/>
              </w:rPr>
              <w:t>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实验室数量</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rPr>
              <w:t>设备台套数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原值（</w:t>
            </w:r>
            <w:r>
              <w:rPr>
                <w:rFonts w:hint="default" w:ascii="Times New Roman" w:hAnsi="Times New Roman" w:eastAsia="宋体" w:cs="Times New Roman"/>
                <w:color w:val="000000"/>
                <w:sz w:val="24"/>
                <w:szCs w:val="24"/>
                <w:highlight w:val="none"/>
                <w:lang w:val="en-US" w:eastAsia="zh-CN"/>
              </w:rPr>
              <w:t xml:space="preserve">万元）            </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cBorders>
            <w:noWrap w:val="0"/>
            <w:vAlign w:val="center"/>
          </w:tcPr>
          <w:p>
            <w:pPr>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r>
              <w:rPr>
                <w:rFonts w:hint="default" w:ascii="Times New Roman" w:hAnsi="Times New Roman" w:cs="Times New Roman"/>
                <w:color w:val="000000"/>
                <w:sz w:val="24"/>
                <w:szCs w:val="24"/>
                <w:highlight w:val="none"/>
                <w:lang w:eastAsia="zh-CN"/>
              </w:rPr>
              <w:tab/>
            </w:r>
          </w:p>
        </w:tc>
        <w:tc>
          <w:tcPr>
            <w:tcW w:w="99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167"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近5年从事基础理论研究、应用技术研究、标准和方法研究、关键技术攻关等科研活动的专业人员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widowControl/>
              <w:ind w:firstLine="0" w:firstLineChar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其中大专及以上学历人员的比例</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近5年持有政府颁发计量检定员证的人员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具备上岗资格的试验检测人员</w:t>
            </w:r>
            <w:r>
              <w:rPr>
                <w:rFonts w:hint="default" w:ascii="Times New Roman" w:hAnsi="Times New Roman" w:cs="Times New Roman"/>
                <w:color w:val="auto"/>
                <w:sz w:val="24"/>
                <w:szCs w:val="24"/>
                <w:highlight w:val="none"/>
                <w:lang w:eastAsia="zh-CN"/>
              </w:rPr>
              <w:t>数</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b w:val="0"/>
                <w:bCs w:val="0"/>
                <w:color w:val="000000"/>
                <w:sz w:val="24"/>
                <w:szCs w:val="24"/>
                <w:highlight w:val="none"/>
              </w:rPr>
              <w:t>（简</w:t>
            </w:r>
            <w:r>
              <w:rPr>
                <w:rFonts w:hint="default" w:ascii="Times New Roman" w:hAnsi="Times New Roman" w:cs="Times New Roman"/>
                <w:b w:val="0"/>
                <w:bCs w:val="0"/>
                <w:color w:val="000000"/>
                <w:sz w:val="24"/>
                <w:szCs w:val="24"/>
                <w:highlight w:val="none"/>
                <w:lang w:eastAsia="zh-CN"/>
              </w:rPr>
              <w:t>述</w:t>
            </w:r>
            <w:r>
              <w:rPr>
                <w:rFonts w:hint="default" w:ascii="Times New Roman" w:hAnsi="Times New Roman" w:eastAsia="宋体" w:cs="Times New Roman"/>
                <w:b w:val="0"/>
                <w:bCs w:val="0"/>
                <w:color w:val="000000"/>
                <w:sz w:val="24"/>
                <w:szCs w:val="24"/>
                <w:highlight w:val="none"/>
                <w:lang w:eastAsia="zh-CN"/>
              </w:rPr>
              <w:t>，不超过</w:t>
            </w:r>
            <w:r>
              <w:rPr>
                <w:rFonts w:hint="default" w:ascii="Times New Roman" w:hAnsi="Times New Roman" w:eastAsia="宋体" w:cs="Times New Roman"/>
                <w:b w:val="0"/>
                <w:bCs w:val="0"/>
                <w:color w:val="000000"/>
                <w:sz w:val="24"/>
                <w:szCs w:val="24"/>
                <w:highlight w:val="none"/>
                <w:lang w:val="en-US" w:eastAsia="zh-CN"/>
              </w:rPr>
              <w:t>1000字</w:t>
            </w:r>
            <w:r>
              <w:rPr>
                <w:rFonts w:hint="default" w:ascii="Times New Roman" w:hAnsi="Times New Roman" w:eastAsia="宋体" w:cs="Times New Roman"/>
                <w:b w:val="0"/>
                <w:bCs w:val="0"/>
                <w:color w:val="000000"/>
                <w:sz w:val="24"/>
                <w:szCs w:val="24"/>
                <w:highlight w:val="none"/>
              </w:rPr>
              <w:t>）</w:t>
            </w:r>
          </w:p>
          <w:p>
            <w:pPr>
              <w:rPr>
                <w:rFonts w:hint="default" w:ascii="Times New Roman" w:hAnsi="Times New Roman" w:cs="Times New Roman"/>
                <w:highlight w:val="none"/>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）专业服务资质情况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是否通过国家检验检测认证机构资质认定：  是□     否□</w:t>
            </w:r>
          </w:p>
          <w:p>
            <w:pPr>
              <w:rPr>
                <w:rFonts w:hint="default" w:ascii="Times New Roman" w:hAnsi="Times New Roman" w:cs="Times New Roman"/>
                <w:highlight w:val="none"/>
              </w:rPr>
            </w:pPr>
            <w:r>
              <w:rPr>
                <w:rFonts w:hint="default" w:ascii="Times New Roman" w:hAnsi="Times New Roman" w:eastAsia="宋体" w:cs="Times New Roman"/>
                <w:color w:val="auto"/>
                <w:sz w:val="24"/>
                <w:szCs w:val="24"/>
                <w:highlight w:val="none"/>
              </w:rPr>
              <w:t>是否通过国家检测和校准实验室认可：  是□     否□</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其他专业服务资质：</w:t>
            </w: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eastAsia="宋体" w:cs="Times New Roman"/>
                <w:b/>
                <w:bCs/>
                <w:color w:val="auto"/>
                <w:sz w:val="24"/>
                <w:szCs w:val="24"/>
                <w:highlight w:val="none"/>
                <w:lang w:val="en-US" w:eastAsia="zh-CN"/>
              </w:rPr>
              <w:t>科研</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rPr>
            </w:pPr>
            <w:r>
              <w:rPr>
                <w:rFonts w:hint="default" w:ascii="Times New Roman" w:hAnsi="Times New Roman"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科研项目名称如下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cs="Times New Roman"/>
                <w:sz w:val="24"/>
                <w:szCs w:val="24"/>
                <w:highlight w:val="none"/>
              </w:rPr>
            </w:pPr>
          </w:p>
          <w:p>
            <w:pPr>
              <w:pStyle w:val="3"/>
              <w:spacing w:after="0" w:afterLines="0"/>
              <w:jc w:val="both"/>
              <w:rPr>
                <w:rFonts w:hint="default" w:ascii="Times New Roman" w:hAnsi="Times New Roman"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rPr>
              <w:t>科技成果奖项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rPr>
              <w:t>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rPr>
              <w:t>主要标准制修订项目名称如下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主要</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国家</w:t>
            </w:r>
            <w:r>
              <w:rPr>
                <w:rFonts w:hint="eastAsia" w:ascii="Times New Roman" w:hAnsi="Times New Roman" w:cs="Times New Roman"/>
                <w:color w:val="auto"/>
                <w:sz w:val="24"/>
                <w:szCs w:val="24"/>
                <w:highlight w:val="none"/>
                <w:lang w:eastAsia="zh-CN"/>
              </w:rPr>
              <w:t>或有关</w:t>
            </w:r>
            <w:r>
              <w:rPr>
                <w:rFonts w:hint="default" w:ascii="Times New Roman" w:hAnsi="Times New Roman" w:eastAsia="宋体" w:cs="Times New Roman"/>
                <w:color w:val="auto"/>
                <w:sz w:val="24"/>
                <w:szCs w:val="24"/>
                <w:highlight w:val="none"/>
              </w:rPr>
              <w:t>部门计量技术规范</w:t>
            </w:r>
            <w:r>
              <w:rPr>
                <w:rFonts w:hint="default" w:ascii="Times New Roman" w:hAnsi="Times New Roman" w:eastAsia="宋体" w:cs="Times New Roman"/>
                <w:color w:val="auto"/>
                <w:sz w:val="24"/>
                <w:szCs w:val="24"/>
                <w:highlight w:val="none"/>
                <w:lang w:eastAsia="zh-CN"/>
              </w:rPr>
              <w:t>制修订项目</w:t>
            </w:r>
            <w:r>
              <w:rPr>
                <w:rFonts w:hint="default" w:ascii="Times New Roman" w:hAnsi="Times New Roman" w:eastAsia="宋体" w:cs="Times New Roman"/>
                <w:color w:val="auto"/>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pStyle w:val="3"/>
              <w:spacing w:after="0" w:afterLines="0"/>
              <w:jc w:val="both"/>
              <w:rPr>
                <w:rFonts w:hint="default" w:ascii="Times New Roman" w:hAnsi="Times New Roman" w:eastAsia="宋体" w:cs="Times New Roman"/>
                <w:color w:val="auto"/>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通过实验室资质认定（CMA）认可或中国合格评定国家认可委员会（CNAS）认可或国家认证认可监督管理委员会（CNCA）认可的检测认证和校准项目名称如下：</w:t>
            </w:r>
          </w:p>
          <w:p>
            <w:pPr>
              <w:spacing w:afterLines="0"/>
              <w:ind w:firstLine="480"/>
              <w:rPr>
                <w:rFonts w:hint="default" w:ascii="Times New Roman" w:hAnsi="Times New Roman" w:cs="Times New Roman"/>
                <w:color w:val="auto"/>
                <w:sz w:val="24"/>
                <w:szCs w:val="24"/>
                <w:highlight w:val="none"/>
              </w:rPr>
            </w:pPr>
          </w:p>
          <w:p>
            <w:pPr>
              <w:spacing w:afterLines="0"/>
              <w:ind w:firstLine="600" w:firstLineChars="25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围绕标准、计量、认证认可、检验检测、试验验证等方面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pStyle w:val="2"/>
              <w:spacing w:after="0"/>
              <w:rPr>
                <w:rFonts w:hint="default" w:ascii="Times New Roman" w:hAnsi="Times New Roman"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rPr>
                <w:rFonts w:hint="default" w:ascii="Times New Roman" w:hAnsi="Times New Roman" w:cs="Times New Roman"/>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试验检测</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pStyle w:val="2"/>
              <w:spacing w:after="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12"/>
        <w:numPr>
          <w:ilvl w:val="0"/>
          <w:numId w:val="0"/>
        </w:numPr>
        <w:ind w:firstLine="0" w:firstLineChars="0"/>
        <w:jc w:val="both"/>
        <w:rPr>
          <w:rFonts w:hint="default" w:ascii="Times New Roman" w:hAnsi="Times New Roman" w:eastAsia="黑体" w:cs="Times New Roman"/>
          <w:color w:val="auto"/>
          <w:sz w:val="32"/>
          <w:szCs w:val="32"/>
          <w:highlight w:val="none"/>
        </w:rPr>
      </w:pPr>
    </w:p>
    <w:p>
      <w:pPr>
        <w:numPr>
          <w:ilvl w:val="0"/>
          <w:numId w:val="2"/>
        </w:numPr>
        <w:jc w:val="both"/>
        <w:rPr>
          <w:rFonts w:hint="default" w:ascii="Times New Roman" w:hAnsi="Times New Roman" w:eastAsia="黑体" w:cs="Times New Roman"/>
          <w:color w:val="auto"/>
          <w:sz w:val="32"/>
          <w:szCs w:val="32"/>
          <w:highlight w:val="none"/>
        </w:rPr>
        <w:sectPr>
          <w:headerReference r:id="rId5" w:type="default"/>
          <w:footerReference r:id="rId6" w:type="default"/>
          <w:pgSz w:w="11906" w:h="16838"/>
          <w:pgMar w:top="2154" w:right="1417" w:bottom="1927" w:left="1644" w:header="851" w:footer="992" w:gutter="0"/>
          <w:pgNumType w:fmt="decimal" w:start="1"/>
          <w:cols w:space="720" w:num="1"/>
          <w:docGrid w:type="lines" w:linePitch="312" w:charSpace="0"/>
        </w:sectPr>
      </w:pPr>
    </w:p>
    <w:p>
      <w:pPr>
        <w:numPr>
          <w:ilvl w:val="0"/>
          <w:numId w:val="0"/>
        </w:numPr>
        <w:jc w:val="left"/>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（二）信息服务</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spacing w:afterLines="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部省级项目或工作任务</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w:t>
            </w:r>
            <w:r>
              <w:rPr>
                <w:rFonts w:hint="default" w:ascii="Times New Roman" w:hAnsi="Times New Roman" w:cs="Times New Roman"/>
                <w:color w:val="auto"/>
                <w:sz w:val="24"/>
                <w:szCs w:val="24"/>
                <w:highlight w:val="none"/>
                <w:lang w:val="en-US" w:eastAsia="zh-CN"/>
              </w:rPr>
              <w:t>相关</w:t>
            </w:r>
            <w:r>
              <w:rPr>
                <w:rFonts w:hint="default" w:ascii="Times New Roman" w:hAnsi="Times New Roman" w:eastAsia="宋体" w:cs="Times New Roman"/>
                <w:color w:val="auto"/>
                <w:sz w:val="24"/>
                <w:szCs w:val="24"/>
                <w:highlight w:val="none"/>
              </w:rPr>
              <w:t>奖项</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省级奖励（个）</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行业或</w:t>
            </w:r>
            <w:r>
              <w:rPr>
                <w:rFonts w:hint="eastAsia" w:ascii="Times New Roman" w:hAnsi="Times New Roman" w:cs="Times New Roman"/>
                <w:color w:val="000000"/>
                <w:sz w:val="24"/>
                <w:szCs w:val="24"/>
                <w:highlight w:val="none"/>
                <w:lang w:val="en-US" w:eastAsia="zh-CN"/>
              </w:rPr>
              <w:t>湖南省级</w:t>
            </w:r>
            <w:r>
              <w:rPr>
                <w:rFonts w:hint="default" w:ascii="Times New Roman" w:hAnsi="Times New Roman" w:cs="Times New Roman"/>
                <w:color w:val="000000"/>
                <w:sz w:val="24"/>
                <w:szCs w:val="24"/>
                <w:highlight w:val="none"/>
                <w:lang w:val="en-US" w:eastAsia="zh-CN"/>
              </w:rPr>
              <w:t>软课题研究（项）</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近5年发布过行业（产业）相关研究报告</w:t>
            </w:r>
            <w:r>
              <w:rPr>
                <w:rFonts w:hint="default" w:ascii="Times New Roman" w:hAnsi="Times New Roman"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知识产权研究报告</w:t>
            </w:r>
          </w:p>
        </w:tc>
        <w:tc>
          <w:tcPr>
            <w:tcW w:w="2552" w:type="dxa"/>
            <w:tcBorders>
              <w:tl2br w:val="nil"/>
              <w:tr2bl w:val="nil"/>
            </w:tcBorders>
            <w:noWrap w:val="0"/>
            <w:vAlign w:val="center"/>
          </w:tcPr>
          <w:p>
            <w:pPr>
              <w:widowControl/>
              <w:spacing w:afterLines="0"/>
              <w:jc w:val="left"/>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相关研究报告（份）</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知识产权报告（份）</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widowControl/>
              <w:spacing w:afterLines="0" w:line="240" w:lineRule="auto"/>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left"/>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l2br w:val="nil"/>
              <w:tr2bl w:val="nil"/>
            </w:tcBorders>
            <w:noWrap w:val="0"/>
            <w:vAlign w:val="center"/>
          </w:tcPr>
          <w:p>
            <w:pPr>
              <w:pStyle w:val="2"/>
              <w:widowControl/>
              <w:spacing w:after="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pStyle w:val="2"/>
              <w:widowControl/>
              <w:spacing w:after="0"/>
              <w:jc w:val="left"/>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afterLines="0" w:line="240" w:lineRule="auto"/>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afterLines="0" w:line="240" w:lineRule="auto"/>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w:t>
            </w:r>
            <w:r>
              <w:rPr>
                <w:rFonts w:hint="default" w:ascii="Times New Roman" w:hAnsi="Times New Roman" w:eastAsia="宋体" w:cs="Times New Roman"/>
                <w:b/>
                <w:bCs/>
                <w:color w:val="auto"/>
                <w:sz w:val="24"/>
                <w:szCs w:val="24"/>
                <w:highlight w:val="none"/>
                <w:lang w:bidi="ar-SA"/>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取得的产业信息和知识产权等方面的示范、试点或资质认定情况如下：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sz w:val="24"/>
                <w:szCs w:val="24"/>
                <w:highlight w:val="none"/>
              </w:rPr>
              <w:t>主要</w:t>
            </w:r>
            <w:r>
              <w:rPr>
                <w:rFonts w:hint="default" w:ascii="Times New Roman" w:hAnsi="Times New Roman"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cs="Times New Roman"/>
                <w:sz w:val="24"/>
                <w:szCs w:val="24"/>
                <w:highlight w:val="none"/>
              </w:rPr>
              <w:t>项目或工作任务名称如下</w:t>
            </w:r>
            <w:r>
              <w:rPr>
                <w:rFonts w:hint="default" w:ascii="Times New Roman" w:hAnsi="Times New Roman" w:cs="Times New Roman"/>
                <w:sz w:val="24"/>
                <w:szCs w:val="24"/>
                <w:highlight w:val="none"/>
                <w:lang w:eastAsia="zh-CN"/>
              </w:rPr>
              <w:t>（不超过</w:t>
            </w:r>
            <w:r>
              <w:rPr>
                <w:rFonts w:hint="default" w:ascii="Times New Roman" w:hAnsi="Times New Roman" w:cs="Times New Roman"/>
                <w:sz w:val="24"/>
                <w:szCs w:val="24"/>
                <w:highlight w:val="none"/>
                <w:lang w:val="en-US" w:eastAsia="zh-CN"/>
              </w:rPr>
              <w:t>20个</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w:t>
            </w: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近5年获得过</w:t>
            </w:r>
            <w:r>
              <w:rPr>
                <w:rFonts w:hint="default"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奖项</w:t>
            </w:r>
            <w:r>
              <w:rPr>
                <w:rFonts w:hint="default" w:ascii="Times New Roman" w:hAnsi="Times New Roman" w:cs="Times New Roman"/>
                <w:color w:val="auto"/>
                <w:sz w:val="24"/>
                <w:szCs w:val="24"/>
                <w:highlight w:val="none"/>
                <w:lang w:val="en-US" w:eastAsia="zh-CN"/>
              </w:rPr>
              <w:t>及获奖情况</w:t>
            </w:r>
            <w:r>
              <w:rPr>
                <w:rFonts w:hint="default" w:ascii="Times New Roman" w:hAnsi="Times New Roman" w:cs="Times New Roman"/>
                <w:color w:val="auto"/>
                <w:sz w:val="24"/>
                <w:szCs w:val="24"/>
                <w:highlight w:val="none"/>
              </w:rPr>
              <w:t>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spacing w:afterLines="0"/>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rPr>
              <w:t>国家、行业或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的政策咨询、产业链供应链、知识产权等方面的软课题研究</w:t>
            </w:r>
            <w:r>
              <w:rPr>
                <w:rFonts w:hint="default" w:ascii="Times New Roman" w:hAnsi="Times New Roman" w:cs="Times New Roman"/>
                <w:sz w:val="24"/>
                <w:szCs w:val="24"/>
                <w:highlight w:val="none"/>
                <w:lang w:val="en-US" w:eastAsia="zh-CN"/>
              </w:rPr>
              <w:t>课题</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cs="Times New Roman"/>
                <w:color w:val="auto"/>
                <w:sz w:val="24"/>
                <w:szCs w:val="24"/>
                <w:highlight w:val="none"/>
              </w:rPr>
            </w:pPr>
          </w:p>
          <w:p>
            <w:pPr>
              <w:pStyle w:val="3"/>
              <w:rPr>
                <w:rFonts w:hint="default"/>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i w:val="0"/>
                <w:color w:val="000000"/>
                <w:kern w:val="0"/>
                <w:sz w:val="24"/>
                <w:szCs w:val="24"/>
                <w:highlight w:val="none"/>
                <w:u w:val="none"/>
                <w:lang w:val="en-US" w:eastAsia="zh-CN" w:bidi="ar"/>
              </w:rPr>
              <w:t>近5年发布过行业（产业）相关研究报告，行业（产业）重点领域知识产权研究报告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rPr>
              <w:t>封面、前言和概要</w:t>
            </w:r>
            <w:r>
              <w:rPr>
                <w:rFonts w:hint="default" w:ascii="Times New Roman" w:hAnsi="Times New Roman" w:eastAsia="宋体" w:cs="Times New Roman"/>
                <w:color w:val="auto"/>
                <w:sz w:val="24"/>
                <w:szCs w:val="24"/>
                <w:highlight w:val="none"/>
                <w:lang w:val="en-US" w:eastAsia="zh-CN"/>
              </w:rPr>
              <w:t>等作为附件</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b w:val="0"/>
                <w:bCs w:val="0"/>
                <w:color w:val="000000"/>
                <w:kern w:val="0"/>
                <w:sz w:val="24"/>
                <w:szCs w:val="24"/>
                <w:highlight w:val="none"/>
                <w:lang w:val="en-US" w:eastAsia="zh-CN" w:bidi="ar"/>
              </w:rPr>
            </w:pPr>
            <w:r>
              <w:rPr>
                <w:rFonts w:hint="default" w:ascii="Times New Roman" w:hAnsi="Times New Roman" w:eastAsia="宋体" w:cs="Times New Roman"/>
                <w:i w:val="0"/>
                <w:color w:val="000000"/>
                <w:kern w:val="0"/>
                <w:sz w:val="24"/>
                <w:szCs w:val="24"/>
                <w:highlight w:val="none"/>
                <w:u w:val="none"/>
                <w:lang w:val="en-US" w:eastAsia="zh-CN" w:bidi="ar"/>
              </w:rPr>
              <w:t>近5年的</w:t>
            </w:r>
            <w:r>
              <w:rPr>
                <w:rFonts w:hint="default" w:ascii="Times New Roman" w:hAnsi="Times New Roman" w:eastAsia="宋体" w:cs="Times New Roman"/>
                <w:b w:val="0"/>
                <w:bCs w:val="0"/>
                <w:color w:val="000000"/>
                <w:kern w:val="0"/>
                <w:sz w:val="24"/>
                <w:szCs w:val="24"/>
                <w:highlight w:val="none"/>
                <w:lang w:val="en-US" w:eastAsia="zh-CN" w:bidi="ar"/>
              </w:rPr>
              <w:t>公开出版物、</w:t>
            </w:r>
            <w:r>
              <w:rPr>
                <w:rFonts w:hint="default" w:ascii="Times New Roman" w:hAnsi="Times New Roman" w:cs="Times New Roman"/>
                <w:b w:val="0"/>
                <w:bCs w:val="0"/>
                <w:color w:val="000000"/>
                <w:kern w:val="0"/>
                <w:sz w:val="24"/>
                <w:szCs w:val="24"/>
                <w:highlight w:val="none"/>
                <w:lang w:val="en-US" w:eastAsia="zh-CN" w:bidi="ar"/>
              </w:rPr>
              <w:t>宣传媒介、</w:t>
            </w:r>
            <w:r>
              <w:rPr>
                <w:rFonts w:hint="default" w:ascii="Times New Roman" w:hAnsi="Times New Roman" w:eastAsia="宋体" w:cs="Times New Roman"/>
                <w:b w:val="0"/>
                <w:bCs w:val="0"/>
                <w:color w:val="000000"/>
                <w:kern w:val="0"/>
                <w:sz w:val="24"/>
                <w:szCs w:val="24"/>
                <w:highlight w:val="none"/>
                <w:lang w:val="en-US" w:eastAsia="zh-CN" w:bidi="ar"/>
              </w:rPr>
              <w:t>版权、软件著作权等情况：</w:t>
            </w: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围绕产业信息</w:t>
            </w:r>
            <w:r>
              <w:rPr>
                <w:rFonts w:hint="default" w:ascii="Times New Roman" w:hAnsi="Times New Roman" w:eastAsia="宋体" w:cs="Times New Roman"/>
                <w:sz w:val="24"/>
                <w:szCs w:val="24"/>
                <w:highlight w:val="none"/>
              </w:rPr>
              <w:t>（含政策研究与决策支持、产业基础调查与供应链安全评估等）</w:t>
            </w:r>
            <w:r>
              <w:rPr>
                <w:rFonts w:hint="default" w:ascii="Times New Roman" w:hAnsi="Times New Roman" w:eastAsia="宋体" w:cs="Times New Roman"/>
                <w:i w:val="0"/>
                <w:color w:val="000000"/>
                <w:kern w:val="0"/>
                <w:sz w:val="24"/>
                <w:szCs w:val="24"/>
                <w:highlight w:val="none"/>
                <w:u w:val="none"/>
                <w:lang w:val="en-US" w:eastAsia="zh-CN" w:bidi="ar"/>
              </w:rPr>
              <w:t>、知识产权等方面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center"/>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信息</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3"/>
              <w:jc w:val="both"/>
              <w:rPr>
                <w:rFonts w:hint="default"/>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p>
            <w:pPr>
              <w:pStyle w:val="2"/>
              <w:rPr>
                <w:rFonts w:hint="default"/>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eastAsia="宋体"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rPr>
          <w:rFonts w:hint="default" w:ascii="Times New Roman" w:hAnsi="Times New Roman" w:cs="Times New Roman"/>
          <w:highlight w:val="none"/>
        </w:rPr>
      </w:pPr>
    </w:p>
    <w:p>
      <w:pPr>
        <w:pStyle w:val="2"/>
        <w:numPr>
          <w:ilvl w:val="0"/>
          <w:numId w:val="0"/>
        </w:numPr>
        <w:rPr>
          <w:rFonts w:hint="default" w:ascii="Times New Roman" w:hAnsi="Times New Roman" w:cs="Times New Roman"/>
          <w:highlight w:val="none"/>
        </w:rPr>
        <w:sectPr>
          <w:headerReference r:id="rId7" w:type="default"/>
          <w:pgSz w:w="11906" w:h="16838"/>
          <w:pgMar w:top="2154" w:right="1417" w:bottom="1927" w:left="1644" w:header="851" w:footer="992" w:gutter="0"/>
          <w:pgNumType w:fmt="decimal"/>
          <w:cols w:space="720" w:num="1"/>
          <w:docGrid w:type="lines" w:linePitch="312" w:charSpace="0"/>
        </w:sectPr>
      </w:pPr>
    </w:p>
    <w:p>
      <w:pPr>
        <w:numPr>
          <w:ilvl w:val="0"/>
          <w:numId w:val="0"/>
        </w:numPr>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（三）创新成果产业化</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spacing w:afterLines="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取得的部省级以上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近5年承担过相关领域的</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部省级项目或工作任务</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eastAsia="宋体"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近5年获得过相关领域</w:t>
            </w:r>
            <w:r>
              <w:rPr>
                <w:rFonts w:hint="default" w:ascii="Times New Roman" w:hAnsi="Times New Roman" w:eastAsia="宋体" w:cs="Times New Roman"/>
                <w:color w:val="auto"/>
                <w:sz w:val="24"/>
                <w:szCs w:val="24"/>
                <w:highlight w:val="none"/>
                <w:lang w:eastAsia="zh-CN"/>
              </w:rPr>
              <w:t>的国家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部省级奖项</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省级奖励（个）</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行业或</w:t>
            </w:r>
            <w:r>
              <w:rPr>
                <w:rFonts w:hint="eastAsia" w:ascii="Times New Roman" w:hAnsi="Times New Roman" w:cs="Times New Roman"/>
                <w:color w:val="000000"/>
                <w:sz w:val="24"/>
                <w:szCs w:val="24"/>
                <w:highlight w:val="none"/>
                <w:lang w:val="en-US" w:eastAsia="zh-CN"/>
              </w:rPr>
              <w:t>湖南省级</w:t>
            </w:r>
            <w:r>
              <w:rPr>
                <w:rFonts w:hint="default" w:ascii="Times New Roman" w:hAnsi="Times New Roman" w:cs="Times New Roman"/>
                <w:color w:val="000000"/>
                <w:sz w:val="24"/>
                <w:szCs w:val="24"/>
                <w:highlight w:val="none"/>
                <w:lang w:val="en-US" w:eastAsia="zh-CN"/>
              </w:rPr>
              <w:t>软课题研究（项）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000000"/>
                <w:sz w:val="24"/>
                <w:szCs w:val="24"/>
                <w:highlight w:val="none"/>
                <w:lang w:eastAsia="zh-CN"/>
              </w:rPr>
              <w:t>成果转化</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eastAsia" w:ascii="Times New Roman" w:hAnsi="Times New Roman" w:cs="Times New Roman"/>
                <w:color w:val="000000"/>
                <w:sz w:val="24"/>
                <w:szCs w:val="24"/>
                <w:highlight w:val="none"/>
                <w:lang w:eastAsia="zh-CN"/>
              </w:rPr>
              <w:t>湖南省地方标准（项）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近5年发布过成果转化或产业化相关研究报告</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研究报告（份）</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成果转化情况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成果精准对接企业数量（家）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收集企业技术需求数（条）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创新成果产业化产生</w:t>
            </w:r>
            <w:r>
              <w:rPr>
                <w:rFonts w:hint="default" w:ascii="Times New Roman" w:hAnsi="Times New Roman" w:eastAsia="宋体" w:cs="Times New Roman"/>
                <w:color w:val="000000"/>
                <w:sz w:val="24"/>
                <w:szCs w:val="24"/>
                <w:highlight w:val="none"/>
                <w:lang w:eastAsia="zh-CN"/>
              </w:rPr>
              <w:t>的经济</w:t>
            </w:r>
            <w:r>
              <w:rPr>
                <w:rFonts w:hint="default" w:ascii="Times New Roman" w:hAnsi="Times New Roman" w:eastAsia="宋体" w:cs="Times New Roman"/>
                <w:color w:val="000000"/>
                <w:sz w:val="24"/>
                <w:szCs w:val="24"/>
                <w:highlight w:val="none"/>
              </w:rPr>
              <w:t>效益（万）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收集</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eastAsia="宋体" w:cs="Times New Roman"/>
                <w:color w:val="000000"/>
                <w:sz w:val="24"/>
                <w:szCs w:val="24"/>
                <w:highlight w:val="none"/>
              </w:rPr>
              <w:t>创新成果项数（项）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促成成果转化、产学研合作签约金额（万元）</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促成专利转让、许可、作价入股、质押融资项目数（项）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促成专利转让、许可、作价入股、质押融资合同金额（万元）</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中试</w:t>
            </w:r>
            <w:r>
              <w:rPr>
                <w:rFonts w:hint="default" w:ascii="Times New Roman" w:hAnsi="Times New Roman" w:eastAsia="宋体" w:cs="Times New Roman"/>
                <w:color w:val="000000"/>
                <w:sz w:val="24"/>
                <w:szCs w:val="24"/>
                <w:highlight w:val="none"/>
                <w:lang w:eastAsia="zh-CN"/>
              </w:rPr>
              <w:t>设施情况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lang w:eastAsia="zh-CN"/>
              </w:rPr>
              <w:t>中试基地面积</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中试线数</w:t>
            </w:r>
            <w:r>
              <w:rPr>
                <w:rFonts w:hint="default" w:ascii="Times New Roman" w:hAnsi="Times New Roman" w:eastAsia="宋体" w:cs="Times New Roman"/>
                <w:color w:val="000000"/>
                <w:sz w:val="24"/>
                <w:szCs w:val="24"/>
                <w:highlight w:val="none"/>
                <w:lang w:val="en-US" w:eastAsia="zh-CN"/>
              </w:rPr>
              <w:t xml:space="preserve">量       </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widowControl/>
              <w:spacing w:after="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widowControl/>
              <w:spacing w:after="0"/>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val="0"/>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ind w:firstLine="0" w:firstLineChars="0"/>
              <w:jc w:val="both"/>
              <w:rPr>
                <w:rFonts w:hint="default" w:ascii="Times New Roman" w:hAnsi="Times New Roman" w:eastAsia="宋体" w:cs="Times New Roman"/>
                <w:color w:val="000000"/>
                <w:sz w:val="24"/>
                <w:szCs w:val="24"/>
                <w:highlight w:val="none"/>
                <w:u w:val="single"/>
                <w:lang w:val="en-US"/>
              </w:rPr>
            </w:pP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技术经理人人数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rPr>
              <w:t>二、详细</w:t>
            </w:r>
            <w:r>
              <w:rPr>
                <w:rFonts w:hint="default" w:ascii="Times New Roman" w:hAnsi="Times New Roman" w:eastAsia="宋体" w:cs="Times New Roman"/>
                <w:b/>
                <w:bCs/>
                <w:color w:val="auto"/>
                <w:sz w:val="24"/>
                <w:szCs w:val="24"/>
                <w:highlight w:val="none"/>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取得的创新成果产业化等方面的示范、试点或资质认定情况如下：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0" w:firstLineChars="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项目或工作任务名称如下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近5年获得过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lang w:val="en-US" w:eastAsia="zh-CN"/>
              </w:rPr>
              <w:t>相关</w:t>
            </w:r>
            <w:r>
              <w:rPr>
                <w:rFonts w:hint="default" w:ascii="Times New Roman" w:hAnsi="Times New Roman" w:eastAsia="宋体" w:cs="Times New Roman"/>
                <w:sz w:val="24"/>
                <w:szCs w:val="24"/>
                <w:highlight w:val="none"/>
              </w:rPr>
              <w:t>奖项</w:t>
            </w:r>
            <w:r>
              <w:rPr>
                <w:rFonts w:hint="default" w:ascii="Times New Roman" w:hAnsi="Times New Roman" w:eastAsia="宋体" w:cs="Times New Roman"/>
                <w:sz w:val="24"/>
                <w:szCs w:val="24"/>
                <w:highlight w:val="none"/>
                <w:lang w:val="en-US" w:eastAsia="zh-CN"/>
              </w:rPr>
              <w:t>及获奖情况</w:t>
            </w:r>
            <w:r>
              <w:rPr>
                <w:rFonts w:hint="default" w:ascii="Times New Roman" w:hAnsi="Times New Roman" w:eastAsia="宋体" w:cs="Times New Roman"/>
                <w:sz w:val="24"/>
                <w:szCs w:val="24"/>
                <w:highlight w:val="none"/>
              </w:rPr>
              <w:t>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科技成果转化标准制定</w:t>
            </w:r>
            <w:r>
              <w:rPr>
                <w:rFonts w:hint="default" w:ascii="Times New Roman" w:hAnsi="Times New Roman" w:eastAsia="宋体" w:cs="Times New Roman"/>
                <w:sz w:val="24"/>
                <w:szCs w:val="24"/>
                <w:highlight w:val="none"/>
              </w:rPr>
              <w:t>项目</w:t>
            </w:r>
            <w:r>
              <w:rPr>
                <w:rFonts w:hint="default" w:ascii="Times New Roman" w:hAnsi="Times New Roman" w:cs="Times New Roman"/>
                <w:sz w:val="24"/>
                <w:szCs w:val="24"/>
                <w:highlight w:val="none"/>
                <w:lang w:eastAsia="zh-CN"/>
              </w:rPr>
              <w:t>或软课题</w:t>
            </w:r>
            <w:r>
              <w:rPr>
                <w:rFonts w:hint="default" w:ascii="Times New Roman" w:hAnsi="Times New Roman" w:eastAsia="宋体" w:cs="Times New Roman"/>
                <w:sz w:val="24"/>
                <w:szCs w:val="24"/>
                <w:highlight w:val="none"/>
              </w:rPr>
              <w:t>研究名称如下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val="en-US" w:eastAsia="zh-CN"/>
              </w:rPr>
              <w:t>发布过行业（产业）相关成果转化及产业化研究报告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rPr>
              <w:t>封面、前言和概要</w:t>
            </w:r>
            <w:r>
              <w:rPr>
                <w:rFonts w:hint="default" w:ascii="Times New Roman" w:hAnsi="Times New Roman" w:eastAsia="宋体" w:cs="Times New Roman"/>
                <w:sz w:val="24"/>
                <w:szCs w:val="24"/>
                <w:highlight w:val="none"/>
                <w:lang w:val="en-US" w:eastAsia="zh-CN"/>
              </w:rPr>
              <w:t>等作为附件</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noWrap w:val="0"/>
            <w:vAlign w:val="top"/>
          </w:tcPr>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服务的</w:t>
            </w:r>
            <w:r>
              <w:rPr>
                <w:rFonts w:hint="eastAsia" w:ascii="Times New Roman" w:hAnsi="Times New Roman" w:cs="Times New Roman"/>
                <w:sz w:val="24"/>
                <w:szCs w:val="24"/>
                <w:highlight w:val="none"/>
                <w:lang w:eastAsia="zh-CN"/>
              </w:rPr>
              <w:t>湖南省或市级</w:t>
            </w:r>
            <w:r>
              <w:rPr>
                <w:rFonts w:hint="default" w:ascii="Times New Roman" w:hAnsi="Times New Roman" w:eastAsia="宋体" w:cs="Times New Roman"/>
                <w:sz w:val="24"/>
                <w:szCs w:val="24"/>
                <w:highlight w:val="none"/>
              </w:rPr>
              <w:t>优势产业集聚区</w:t>
            </w:r>
            <w:r>
              <w:rPr>
                <w:rFonts w:hint="default" w:ascii="Times New Roman" w:hAnsi="Times New Roman" w:eastAsia="宋体" w:cs="Times New Roman"/>
                <w:sz w:val="24"/>
                <w:szCs w:val="24"/>
                <w:highlight w:val="none"/>
                <w:lang w:eastAsia="zh-CN"/>
              </w:rPr>
              <w:t>名称：</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w:t>
            </w:r>
            <w:r>
              <w:rPr>
                <w:rFonts w:hint="default" w:ascii="Times New Roman" w:hAnsi="Times New Roman" w:eastAsia="宋体" w:cs="Times New Roman"/>
                <w:color w:val="auto"/>
                <w:sz w:val="24"/>
                <w:szCs w:val="24"/>
                <w:highlight w:val="none"/>
              </w:rPr>
              <w:t>创新成果中试熟化、供需对接、交易、评价等</w:t>
            </w:r>
            <w:r>
              <w:rPr>
                <w:rFonts w:hint="default" w:ascii="Times New Roman" w:hAnsi="Times New Roman" w:eastAsia="宋体" w:cs="Times New Roman"/>
                <w:i w:val="0"/>
                <w:color w:val="000000"/>
                <w:kern w:val="0"/>
                <w:sz w:val="24"/>
                <w:szCs w:val="24"/>
                <w:highlight w:val="none"/>
                <w:u w:val="none"/>
                <w:lang w:val="en-US" w:eastAsia="zh-CN" w:bidi="ar"/>
              </w:rPr>
              <w:t>方面</w:t>
            </w:r>
            <w:r>
              <w:rPr>
                <w:rFonts w:hint="default" w:ascii="Times New Roman" w:hAnsi="Times New Roman" w:eastAsia="宋体" w:cs="Times New Roman"/>
                <w:sz w:val="24"/>
                <w:szCs w:val="24"/>
                <w:highlight w:val="none"/>
                <w:lang w:eastAsia="zh-CN"/>
              </w:rPr>
              <w:t>服务产业、企业特别是服务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center"/>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p>
            <w:pPr>
              <w:pStyle w:val="2"/>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创新成果产业化</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硬件基础设施情况如下：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软件基础设施及数据资源情况如下：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rPr>
                <w:rFonts w:hint="default" w:ascii="Times New Roman" w:hAnsi="Times New Roman" w:eastAsia="宋体" w:cs="Times New Roman"/>
                <w:sz w:val="24"/>
                <w:szCs w:val="24"/>
                <w:highlight w:val="none"/>
                <w:lang w:eastAsia="zh-CN"/>
              </w:rPr>
            </w:pPr>
          </w:p>
          <w:p>
            <w:pPr>
              <w:pStyle w:val="3"/>
              <w:rPr>
                <w:rFonts w:hint="default" w:ascii="Times New Roman" w:hAnsi="Times New Roman" w:eastAsia="宋体" w:cs="Times New Roman"/>
                <w:sz w:val="24"/>
                <w:szCs w:val="24"/>
                <w:highlight w:val="none"/>
                <w:lang w:eastAsia="zh-CN"/>
              </w:rPr>
            </w:pPr>
          </w:p>
          <w:p>
            <w:pPr>
              <w:rPr>
                <w:rFonts w:hint="default" w:ascii="Times New Roman" w:hAnsi="Times New Roman" w:eastAsia="宋体" w:cs="Times New Roman"/>
                <w:sz w:val="24"/>
                <w:szCs w:val="24"/>
                <w:highlight w:val="none"/>
                <w:lang w:eastAsia="zh-CN"/>
              </w:rPr>
            </w:pPr>
          </w:p>
          <w:p>
            <w:pPr>
              <w:pStyle w:val="2"/>
              <w:rPr>
                <w:rFonts w:hint="default"/>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numPr>
          <w:ilvl w:val="0"/>
          <w:numId w:val="0"/>
        </w:numP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三、建设方案要点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tcBorders>
              <w:top w:val="single" w:color="auto" w:sz="4" w:space="0"/>
            </w:tcBorders>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（一）建设的必要性</w:t>
            </w:r>
          </w:p>
          <w:p>
            <w:pPr>
              <w:pStyle w:val="11"/>
              <w:ind w:firstLine="480" w:firstLineChars="0"/>
              <w:rPr>
                <w:rFonts w:hint="default" w:ascii="Times New Roman" w:hAnsi="Times New Roman" w:cs="Times New Roman"/>
                <w:color w:val="auto"/>
                <w:sz w:val="24"/>
                <w:highlight w:val="none"/>
              </w:rPr>
            </w:pPr>
          </w:p>
          <w:p>
            <w:pPr>
              <w:rPr>
                <w:rFonts w:hint="default" w:ascii="Times New Roman" w:hAnsi="Times New Roman" w:cs="Times New Roman"/>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（二）服务功能</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（三）软硬件及人才</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（四）开展服务情况</w:t>
            </w: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（五）管理运行模式</w:t>
            </w: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（六）发展目标及重点工作</w:t>
            </w:r>
          </w:p>
        </w:tc>
      </w:tr>
    </w:tbl>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四、推荐单位意见</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759" w:hRule="atLeast"/>
          <w:jc w:val="center"/>
        </w:trPr>
        <w:tc>
          <w:tcPr>
            <w:tcW w:w="845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800"/>
              </w:tabs>
              <w:rPr>
                <w:rFonts w:hint="eastAsia" w:ascii="Times New Roman" w:hAnsi="Times New Roman" w:eastAsia="宋体" w:cs="Times New Roman"/>
                <w:color w:val="auto"/>
                <w:sz w:val="24"/>
                <w:highlight w:val="none"/>
                <w:lang w:eastAsia="zh-CN"/>
              </w:rPr>
            </w:pPr>
            <w:r>
              <w:rPr>
                <w:rFonts w:hint="eastAsia" w:ascii="Times New Roman" w:hAnsi="Times New Roman" w:cs="Times New Roman"/>
                <w:color w:val="auto"/>
                <w:sz w:val="24"/>
                <w:highlight w:val="none"/>
                <w:lang w:eastAsia="zh-CN"/>
              </w:rPr>
              <w:t>（推荐单位对申报单位在服务地方或行业、技术研究、公共服务模式、机制等方面的评价意见：）</w:t>
            </w: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lang w:eastAsia="zh-CN"/>
              </w:rPr>
              <w:t>推荐</w:t>
            </w:r>
            <w:r>
              <w:rPr>
                <w:rFonts w:hint="default" w:ascii="Times New Roman" w:hAnsi="Times New Roman" w:cs="Times New Roman"/>
                <w:color w:val="auto"/>
                <w:sz w:val="24"/>
                <w:highlight w:val="none"/>
              </w:rPr>
              <w:t>单位（印章）：</w:t>
            </w:r>
          </w:p>
          <w:p>
            <w:pPr>
              <w:tabs>
                <w:tab w:val="left" w:pos="1800"/>
              </w:tabs>
              <w:jc w:val="right"/>
              <w:rPr>
                <w:rFonts w:hint="default" w:ascii="Times New Roman" w:hAnsi="Times New Roman" w:cs="Times New Roman"/>
                <w:color w:val="auto"/>
                <w:sz w:val="24"/>
                <w:highlight w:val="none"/>
              </w:rPr>
            </w:pPr>
          </w:p>
          <w:p>
            <w:pPr>
              <w:tabs>
                <w:tab w:val="left" w:pos="1800"/>
              </w:tabs>
              <w:jc w:val="right"/>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                                  </w:t>
            </w:r>
            <w:r>
              <w:rPr>
                <w:rFonts w:hint="eastAsia" w:ascii="Times New Roman" w:hAnsi="Times New Roman" w:cs="Times New Roman"/>
                <w:color w:val="auto"/>
                <w:sz w:val="24"/>
                <w:highlight w:val="none"/>
                <w:lang w:val="en-US" w:eastAsia="zh-CN"/>
              </w:rPr>
              <w:t>2022</w:t>
            </w:r>
            <w:r>
              <w:rPr>
                <w:rFonts w:hint="default" w:ascii="Times New Roman" w:hAnsi="Times New Roman" w:cs="Times New Roman"/>
                <w:color w:val="auto"/>
                <w:sz w:val="24"/>
                <w:highlight w:val="none"/>
              </w:rPr>
              <w:t>年</w:t>
            </w:r>
            <w:r>
              <w:rPr>
                <w:rFonts w:hint="eastAsia" w:ascii="Times New Roman" w:hAnsi="Times New Roman" w:cs="Times New Roman"/>
                <w:color w:val="auto"/>
                <w:sz w:val="24"/>
                <w:highlight w:val="none"/>
                <w:lang w:val="en-US" w:eastAsia="zh-CN"/>
              </w:rPr>
              <w:t>11</w:t>
            </w:r>
            <w:r>
              <w:rPr>
                <w:rFonts w:hint="default" w:ascii="Times New Roman" w:hAnsi="Times New Roman" w:cs="Times New Roman"/>
                <w:color w:val="auto"/>
                <w:sz w:val="24"/>
                <w:highlight w:val="none"/>
              </w:rPr>
              <w:t>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9" w:hRule="atLeast"/>
          <w:jc w:val="center"/>
        </w:trPr>
        <w:tc>
          <w:tcPr>
            <w:tcW w:w="637" w:type="dxa"/>
            <w:tcBorders>
              <w:top w:val="single" w:color="auto" w:sz="4" w:space="0"/>
              <w:left w:val="single" w:color="auto" w:sz="4" w:space="0"/>
              <w:bottom w:val="single" w:color="auto" w:sz="4" w:space="0"/>
              <w:right w:val="single" w:color="auto" w:sz="4" w:space="0"/>
            </w:tcBorders>
            <w:noWrap w:val="0"/>
            <w:vAlign w:val="center"/>
          </w:tcPr>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备</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注</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both"/>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 </w:t>
            </w:r>
          </w:p>
        </w:tc>
        <w:tc>
          <w:tcPr>
            <w:tcW w:w="7822" w:type="dxa"/>
            <w:tcBorders>
              <w:top w:val="single" w:color="auto" w:sz="4" w:space="0"/>
              <w:left w:val="single" w:color="auto" w:sz="4" w:space="0"/>
              <w:bottom w:val="single" w:color="auto" w:sz="4" w:space="0"/>
              <w:right w:val="single" w:color="auto" w:sz="4" w:space="0"/>
            </w:tcBorders>
            <w:noWrap w:val="0"/>
            <w:vAlign w:val="top"/>
          </w:tcPr>
          <w:p>
            <w:pPr>
              <w:tabs>
                <w:tab w:val="left" w:pos="1800"/>
              </w:tabs>
              <w:rPr>
                <w:rFonts w:hint="default" w:ascii="Times New Roman" w:hAnsi="Times New Roman" w:cs="Times New Roman"/>
                <w:color w:val="auto"/>
                <w:sz w:val="24"/>
                <w:highlight w:val="none"/>
              </w:rPr>
            </w:pPr>
          </w:p>
        </w:tc>
      </w:tr>
    </w:tbl>
    <w:p>
      <w:pPr>
        <w:rPr>
          <w:ins w:id="13" w:author="greatwall" w:date="2022-11-09T11:58:18Z"/>
          <w:rFonts w:hint="default" w:ascii="Times New Roman" w:hAnsi="Times New Roman" w:cs="Times New Roman"/>
          <w:color w:val="auto"/>
          <w:highlight w:val="none"/>
        </w:rPr>
      </w:pPr>
      <w:ins w:id="14" w:author="greatwall" w:date="2022-11-09T11:58:18Z">
        <w:r>
          <w:rPr>
            <w:rFonts w:hint="default" w:ascii="Times New Roman" w:hAnsi="Times New Roman" w:cs="Times New Roman"/>
            <w:color w:val="auto"/>
            <w:highlight w:val="none"/>
          </w:rPr>
          <w:br w:type="page"/>
        </w:r>
      </w:ins>
      <w:bookmarkStart w:id="0" w:name="_GoBack"/>
      <w:bookmarkEnd w:id="0"/>
    </w:p>
    <w:p>
      <w:pPr>
        <w:pStyle w:val="2"/>
        <w:rPr>
          <w:rFonts w:hint="default"/>
        </w:rPr>
      </w:pPr>
    </w:p>
    <w:sectPr>
      <w:headerReference r:id="rId8" w:type="default"/>
      <w:pgSz w:w="11906" w:h="16838"/>
      <w:pgMar w:top="2154" w:right="1417" w:bottom="1927" w:left="164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00"/>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vert="horz" wrap="none" lIns="0" tIns="0" rIns="0" bIns="0" anchor="t" anchorCtr="false" upright="false">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1oEePIAQAAewMAAA4AAABkcnMv&#10;ZTJvRG9jLnhtbK1TTa7TMBDeI3EHy3uatEi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nT3J4hxIaq&#10;7gPVpfEFjC1PeFBzKlI8Cx81uvwlSYxKqNena3/VmJik4HK9Wq9rSknKzQ49UT1cDxjTKwWOZaPl&#10;SAMsfRXHNzFNpXNJfs3DnbG2DNH63wKEmSNVpj9xzFYad+NF0w66E0mi3aV3esBPnA20By33tKic&#10;2dee2pxXZjZwNnazIbyki9QPzibzZSJPCxsJ4BDQ7HvCnvxMLobnh0SMi5BMZ+JwYUkTLq24bGNe&#10;oV/9UvXwz2x/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9aBHjyAEAAHsDAAAOAAAAAAAA&#10;AAEAIAAAADQBAABkcnMvZTJvRG9jLnhtbFBLBQYAAAAABgAGAFkBAABuBQAAAAA=&#10;">
              <v:fill on="f" focussize="0,0"/>
              <v:stroke on="f"/>
              <v:imagedata o:title=""/>
              <o:lock v:ext="edit" aspectratio="f"/>
              <v:textbox inset="0mm,0mm,0mm,0mm" style="mso-fit-shape-to-text:t;">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FA681"/>
    <w:multiLevelType w:val="singleLevel"/>
    <w:tmpl w:val="FFAFA681"/>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pPr>
        <w:ind w:left="0" w:firstLine="420"/>
      </w:pPr>
      <w:rPr>
        <w:rFonts w:hint="eastAsia"/>
        <w:lang w:val="en-U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海波">
    <w15:presenceInfo w15:providerId="None" w15:userId="赵海波"/>
  </w15:person>
  <w15:person w15:author="greatwall">
    <w15:presenceInfo w15:providerId="None" w15:userId="greatw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liY2Q4MmFhYTE1YThkMTA2OTVmOTAyMWRlNmIifQ=="/>
  </w:docVars>
  <w:rsids>
    <w:rsidRoot w:val="00172A27"/>
    <w:rsid w:val="015A46CC"/>
    <w:rsid w:val="04E4641E"/>
    <w:rsid w:val="062640FE"/>
    <w:rsid w:val="076E3CBF"/>
    <w:rsid w:val="0CAFDA78"/>
    <w:rsid w:val="0FDA5C70"/>
    <w:rsid w:val="1597AE7F"/>
    <w:rsid w:val="162356CF"/>
    <w:rsid w:val="19FBC1FD"/>
    <w:rsid w:val="1D630375"/>
    <w:rsid w:val="1DEAB2C2"/>
    <w:rsid w:val="1DFDF1AC"/>
    <w:rsid w:val="1EE53CE9"/>
    <w:rsid w:val="1F0F77A8"/>
    <w:rsid w:val="2035116A"/>
    <w:rsid w:val="220F3557"/>
    <w:rsid w:val="240624BB"/>
    <w:rsid w:val="27FC2BD0"/>
    <w:rsid w:val="2ADF26B8"/>
    <w:rsid w:val="2DF6D968"/>
    <w:rsid w:val="301C4D3D"/>
    <w:rsid w:val="35FFF1A6"/>
    <w:rsid w:val="37FD30EE"/>
    <w:rsid w:val="39FEB040"/>
    <w:rsid w:val="3BAC6F6C"/>
    <w:rsid w:val="3C7FAEFC"/>
    <w:rsid w:val="3DEF4251"/>
    <w:rsid w:val="3F77D661"/>
    <w:rsid w:val="3FB47A9F"/>
    <w:rsid w:val="3FBA4FEC"/>
    <w:rsid w:val="3FE72E4D"/>
    <w:rsid w:val="3FEDF8C4"/>
    <w:rsid w:val="3FFE2C45"/>
    <w:rsid w:val="3FFF2529"/>
    <w:rsid w:val="41A05560"/>
    <w:rsid w:val="4B66C4C2"/>
    <w:rsid w:val="4CDEBBA7"/>
    <w:rsid w:val="54FF1DE1"/>
    <w:rsid w:val="55FDA086"/>
    <w:rsid w:val="55FFAF85"/>
    <w:rsid w:val="56DDAFBA"/>
    <w:rsid w:val="58C36CC2"/>
    <w:rsid w:val="58CED675"/>
    <w:rsid w:val="5979643B"/>
    <w:rsid w:val="5991064B"/>
    <w:rsid w:val="59EB12FC"/>
    <w:rsid w:val="5A130129"/>
    <w:rsid w:val="5D7F6AE9"/>
    <w:rsid w:val="5DD7E944"/>
    <w:rsid w:val="5DFE8F16"/>
    <w:rsid w:val="5DFEA492"/>
    <w:rsid w:val="5EDB27A9"/>
    <w:rsid w:val="5EFF4033"/>
    <w:rsid w:val="5FDE11FF"/>
    <w:rsid w:val="5FEF1D15"/>
    <w:rsid w:val="63D7A4C8"/>
    <w:rsid w:val="65BBA1BA"/>
    <w:rsid w:val="67BF8417"/>
    <w:rsid w:val="67FE4B92"/>
    <w:rsid w:val="6952A9D1"/>
    <w:rsid w:val="69FC5CFC"/>
    <w:rsid w:val="6AEFABFE"/>
    <w:rsid w:val="6BFBC72C"/>
    <w:rsid w:val="6CFFECDA"/>
    <w:rsid w:val="6DFE94E2"/>
    <w:rsid w:val="6FD9F93C"/>
    <w:rsid w:val="6FFF13FC"/>
    <w:rsid w:val="71F79429"/>
    <w:rsid w:val="720C527C"/>
    <w:rsid w:val="75FDF0DB"/>
    <w:rsid w:val="77BD36FE"/>
    <w:rsid w:val="77BF4583"/>
    <w:rsid w:val="77ED3987"/>
    <w:rsid w:val="77F7B009"/>
    <w:rsid w:val="7A1A9CC1"/>
    <w:rsid w:val="7B6BA08B"/>
    <w:rsid w:val="7BD939EF"/>
    <w:rsid w:val="7BF7917E"/>
    <w:rsid w:val="7D571BB2"/>
    <w:rsid w:val="7DE7485A"/>
    <w:rsid w:val="7DF266AB"/>
    <w:rsid w:val="7EDC384F"/>
    <w:rsid w:val="7EE1F0E8"/>
    <w:rsid w:val="7EF686C7"/>
    <w:rsid w:val="7F497047"/>
    <w:rsid w:val="7F4EDDD6"/>
    <w:rsid w:val="7FE73B00"/>
    <w:rsid w:val="7FE772C3"/>
    <w:rsid w:val="7FEE9949"/>
    <w:rsid w:val="7FEFB9D0"/>
    <w:rsid w:val="7FEFC39F"/>
    <w:rsid w:val="7FFD2D51"/>
    <w:rsid w:val="7FFFEE1B"/>
    <w:rsid w:val="8ED37420"/>
    <w:rsid w:val="9DBF5C39"/>
    <w:rsid w:val="9FFF6BCF"/>
    <w:rsid w:val="A79D9751"/>
    <w:rsid w:val="A7DDF8FC"/>
    <w:rsid w:val="AFEF52A8"/>
    <w:rsid w:val="B55C3976"/>
    <w:rsid w:val="B7AF9F6F"/>
    <w:rsid w:val="B7FF19FF"/>
    <w:rsid w:val="B9DF048F"/>
    <w:rsid w:val="BCD72286"/>
    <w:rsid w:val="BF73C342"/>
    <w:rsid w:val="BF7F5067"/>
    <w:rsid w:val="BFDFC757"/>
    <w:rsid w:val="CF3F27EB"/>
    <w:rsid w:val="D32F9F6B"/>
    <w:rsid w:val="D3FF2DE7"/>
    <w:rsid w:val="DA43A251"/>
    <w:rsid w:val="DBFD5911"/>
    <w:rsid w:val="DD3F7F27"/>
    <w:rsid w:val="DF54BFF6"/>
    <w:rsid w:val="DFEF428C"/>
    <w:rsid w:val="DFEFD65B"/>
    <w:rsid w:val="E4D735AF"/>
    <w:rsid w:val="E65FE069"/>
    <w:rsid w:val="E8CF8FD7"/>
    <w:rsid w:val="E8E66456"/>
    <w:rsid w:val="EF3FF6B6"/>
    <w:rsid w:val="EFDF6814"/>
    <w:rsid w:val="EFFE4869"/>
    <w:rsid w:val="EFFFDFD4"/>
    <w:rsid w:val="F3B646C1"/>
    <w:rsid w:val="F3F2C4ED"/>
    <w:rsid w:val="F5FFFD80"/>
    <w:rsid w:val="F6FC20D0"/>
    <w:rsid w:val="F7FF259C"/>
    <w:rsid w:val="F7FF5281"/>
    <w:rsid w:val="F99FEA44"/>
    <w:rsid w:val="F9F5EC18"/>
    <w:rsid w:val="F9FB2824"/>
    <w:rsid w:val="FACFAC0C"/>
    <w:rsid w:val="FAE52DEE"/>
    <w:rsid w:val="FB576979"/>
    <w:rsid w:val="FBBB65B3"/>
    <w:rsid w:val="FBFEBCEF"/>
    <w:rsid w:val="FCEB1BE7"/>
    <w:rsid w:val="FDB74BE2"/>
    <w:rsid w:val="FDCFF461"/>
    <w:rsid w:val="FDDF369B"/>
    <w:rsid w:val="FE8E815D"/>
    <w:rsid w:val="FF2EF5C8"/>
    <w:rsid w:val="FF9F1ED0"/>
    <w:rsid w:val="FF9F2C5C"/>
    <w:rsid w:val="FFA780F2"/>
    <w:rsid w:val="FFCE6562"/>
    <w:rsid w:val="FFE13620"/>
    <w:rsid w:val="FFE70A30"/>
    <w:rsid w:val="FFF6C95B"/>
    <w:rsid w:val="FFFB4989"/>
    <w:rsid w:val="FFFDD3B8"/>
    <w:rsid w:val="FFFECDCC"/>
    <w:rsid w:val="FFFFFC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9">
    <w:name w:val="page number"/>
    <w:basedOn w:val="8"/>
    <w:qFormat/>
    <w:uiPriority w:val="0"/>
  </w:style>
  <w:style w:type="paragraph" w:customStyle="1" w:styleId="10">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列出段落2"/>
    <w:basedOn w:val="1"/>
    <w:qFormat/>
    <w:uiPriority w:val="0"/>
    <w:pPr>
      <w:ind w:firstLine="420" w:firstLineChars="200"/>
    </w:pPr>
  </w:style>
  <w:style w:type="paragraph" w:customStyle="1" w:styleId="12">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22</Pages>
  <Words>3758</Words>
  <Characters>3878</Characters>
  <Lines>0</Lines>
  <Paragraphs>0</Paragraphs>
  <TotalTime>82</TotalTime>
  <ScaleCrop>false</ScaleCrop>
  <LinksUpToDate>false</LinksUpToDate>
  <CharactersWithSpaces>6350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2015-12-01T17:42:00Z</dcterms:created>
  <dc:creator>user</dc:creator>
  <cp:lastModifiedBy>greatwall</cp:lastModifiedBy>
  <cp:lastPrinted>2022-11-09T03:38:00Z</cp:lastPrinted>
  <dcterms:modified xsi:type="dcterms:W3CDTF">2022-11-09T12:07:54Z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A0CFF3D3C2084588A09E7F92AE92C7C7</vt:lpwstr>
  </property>
</Properties>
</file>